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932B"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0A939DDC" w14:textId="15C6501F" w:rsidR="004E60C0" w:rsidRPr="00582406" w:rsidRDefault="005409B5" w:rsidP="004E60C0">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004E60C0" w:rsidRPr="00582406">
        <w:rPr>
          <w:rFonts w:ascii="GHEA Grapalat" w:hAnsi="GHEA Grapalat"/>
          <w:i w:val="0"/>
          <w:sz w:val="24"/>
          <w:szCs w:val="24"/>
          <w:lang w:val="af-ZA"/>
        </w:rPr>
        <w:t xml:space="preserve">  </w:t>
      </w:r>
    </w:p>
    <w:p w14:paraId="5C1BAE1A"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2CF3099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2C3C026" w14:textId="29BBEEEF"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sidR="00F7171F">
        <w:rPr>
          <w:rFonts w:ascii="GHEA Grapalat" w:hAnsi="GHEA Grapalat"/>
          <w:i w:val="0"/>
          <w:sz w:val="22"/>
          <w:szCs w:val="22"/>
          <w:lang w:val="hy-AM"/>
        </w:rPr>
        <w:t>5</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թվականի </w:t>
      </w:r>
      <w:r w:rsidR="00F7171F">
        <w:rPr>
          <w:rFonts w:ascii="GHEA Grapalat" w:hAnsi="GHEA Grapalat"/>
          <w:i w:val="0"/>
          <w:sz w:val="22"/>
          <w:szCs w:val="22"/>
          <w:lang w:val="hy-AM"/>
        </w:rPr>
        <w:t>մարտի 1</w:t>
      </w:r>
      <w:r w:rsidR="00F7171F" w:rsidRPr="00F7171F">
        <w:rPr>
          <w:rFonts w:ascii="GHEA Grapalat" w:hAnsi="GHEA Grapalat"/>
          <w:i w:val="0"/>
          <w:sz w:val="22"/>
          <w:szCs w:val="22"/>
          <w:lang w:val="hy-AM"/>
        </w:rPr>
        <w:t>8</w:t>
      </w:r>
      <w:r w:rsidR="006628DA" w:rsidRPr="00F7171F">
        <w:rPr>
          <w:rFonts w:ascii="GHEA Grapalat" w:hAnsi="GHEA Grapalat"/>
          <w:i w:val="0"/>
          <w:sz w:val="22"/>
          <w:szCs w:val="22"/>
          <w:lang w:val="af-ZA"/>
        </w:rPr>
        <w:t>-</w:t>
      </w:r>
      <w:r w:rsidRPr="00135EE7">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2AAF2090" w14:textId="4852EC56" w:rsidR="004E60C0" w:rsidRPr="009816C6" w:rsidRDefault="004E60C0" w:rsidP="004E60C0">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p>
    <w:p w14:paraId="1B80F4FB" w14:textId="14E5A0B5" w:rsidR="004E60C0" w:rsidRPr="009816C6" w:rsidRDefault="004E60C0" w:rsidP="004E60C0">
      <w:pPr>
        <w:pStyle w:val="BodyTextIndent"/>
        <w:spacing w:line="240" w:lineRule="auto"/>
        <w:jc w:val="center"/>
        <w:rPr>
          <w:rFonts w:ascii="GHEA Grapalat" w:hAnsi="GHEA Grapalat"/>
          <w:i w:val="0"/>
          <w:sz w:val="22"/>
          <w:szCs w:val="22"/>
          <w:lang w:val="af-ZA"/>
        </w:rPr>
      </w:pPr>
    </w:p>
    <w:p w14:paraId="3D43024C" w14:textId="2312501F" w:rsidR="004E60C0"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292B6B">
        <w:rPr>
          <w:rFonts w:ascii="GHEA Grapalat" w:hAnsi="GHEA Grapalat"/>
          <w:b/>
          <w:i w:val="0"/>
          <w:sz w:val="22"/>
          <w:szCs w:val="22"/>
          <w:lang w:val="af-ZA"/>
        </w:rPr>
        <w:t>25/9</w:t>
      </w:r>
      <w:r w:rsidR="005D5A02">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sidR="006A3D5C">
        <w:rPr>
          <w:rFonts w:ascii="GHEA Grapalat" w:hAnsi="GHEA Grapalat"/>
          <w:i w:val="0"/>
          <w:sz w:val="22"/>
          <w:szCs w:val="22"/>
          <w:lang w:val="af-ZA"/>
        </w:rPr>
        <w:t xml:space="preserve">  </w:t>
      </w:r>
      <w:r>
        <w:rPr>
          <w:rFonts w:ascii="GHEA Grapalat" w:hAnsi="GHEA Grapalat"/>
          <w:i w:val="0"/>
          <w:sz w:val="22"/>
          <w:szCs w:val="22"/>
          <w:lang w:val="af-ZA"/>
        </w:rPr>
        <w:t xml:space="preserve">   </w:t>
      </w:r>
      <w:r w:rsidR="00927CBB">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4EBBF18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1B2DB2AB" w14:textId="77777777" w:rsidR="004E60C0" w:rsidRPr="00A71D81" w:rsidRDefault="004E60C0" w:rsidP="004E60C0">
      <w:pPr>
        <w:pStyle w:val="BodyTextIndent"/>
        <w:spacing w:line="240" w:lineRule="auto"/>
        <w:rPr>
          <w:rFonts w:ascii="GHEA Grapalat" w:hAnsi="GHEA Grapalat"/>
          <w:i w:val="0"/>
          <w:lang w:val="af-ZA"/>
        </w:rPr>
      </w:pPr>
    </w:p>
    <w:p w14:paraId="432C0FCE" w14:textId="346C4096"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Պատվիրատուն` &lt;</w:t>
      </w:r>
      <w:r w:rsidR="00566E65">
        <w:rPr>
          <w:rFonts w:ascii="GHEA Grapalat" w:hAnsi="GHEA Grapalat"/>
          <w:i w:val="0"/>
          <w:sz w:val="22"/>
          <w:szCs w:val="22"/>
          <w:lang w:val="hy-AM"/>
        </w:rPr>
        <w:t>&lt;</w:t>
      </w:r>
      <w:r w:rsidRPr="00582406">
        <w:rPr>
          <w:rFonts w:ascii="GHEA Grapalat" w:hAnsi="GHEA Grapalat"/>
          <w:i w:val="0"/>
          <w:sz w:val="22"/>
          <w:szCs w:val="22"/>
          <w:lang w:val="af-ZA"/>
        </w:rPr>
        <w:t>Երքաղլույս</w:t>
      </w:r>
      <w:r w:rsidR="00566E65">
        <w:rPr>
          <w:rFonts w:ascii="GHEA Grapalat" w:hAnsi="GHEA Grapalat"/>
          <w:i w:val="0"/>
          <w:sz w:val="22"/>
          <w:szCs w:val="22"/>
          <w:lang w:val="hy-AM"/>
        </w:rPr>
        <w:t>&gt;</w:t>
      </w:r>
      <w:r w:rsidRPr="00582406">
        <w:rPr>
          <w:rFonts w:ascii="GHEA Grapalat" w:hAnsi="GHEA Grapalat"/>
          <w:i w:val="0"/>
          <w:sz w:val="22"/>
          <w:szCs w:val="22"/>
          <w:lang w:val="af-ZA"/>
        </w:rPr>
        <w:t>&gt; ՓԲԸ</w:t>
      </w:r>
      <w:r w:rsidR="0052083E">
        <w:rPr>
          <w:rFonts w:ascii="GHEA Grapalat" w:hAnsi="GHEA Grapalat"/>
          <w:i w:val="0"/>
          <w:sz w:val="22"/>
          <w:szCs w:val="22"/>
          <w:lang w:val="hy-AM"/>
        </w:rPr>
        <w:t>-ն</w:t>
      </w:r>
      <w:r w:rsidRPr="00582406">
        <w:rPr>
          <w:rFonts w:ascii="GHEA Grapalat" w:hAnsi="GHEA Grapalat"/>
          <w:i w:val="0"/>
          <w:sz w:val="22"/>
          <w:szCs w:val="22"/>
          <w:lang w:val="af-ZA"/>
        </w:rPr>
        <w:t xml:space="preserve">, որը գտնվում է ք. Երևան, Բուզանդի 1/4 հասցեում, հայտարարում է </w:t>
      </w:r>
      <w:r w:rsidR="009C7631">
        <w:rPr>
          <w:rFonts w:ascii="GHEA Grapalat" w:hAnsi="GHEA Grapalat"/>
          <w:i w:val="0"/>
          <w:sz w:val="22"/>
          <w:szCs w:val="22"/>
          <w:lang w:val="hy-AM"/>
        </w:rPr>
        <w:t>գնանշման հարցում</w:t>
      </w:r>
      <w:r w:rsidRPr="00582406">
        <w:rPr>
          <w:rFonts w:ascii="GHEA Grapalat" w:hAnsi="GHEA Grapalat"/>
          <w:i w:val="0"/>
          <w:sz w:val="22"/>
          <w:szCs w:val="22"/>
          <w:lang w:val="af-ZA"/>
        </w:rPr>
        <w:t>, որն իրականացվում է մեկ փուլով:</w:t>
      </w:r>
    </w:p>
    <w:p w14:paraId="1016F901" w14:textId="77777777" w:rsidR="00FD0DA0" w:rsidRDefault="004E60C0" w:rsidP="004E60C0">
      <w:pPr>
        <w:pStyle w:val="BodyTextIndent"/>
        <w:spacing w:line="240" w:lineRule="auto"/>
        <w:ind w:firstLine="0"/>
        <w:rPr>
          <w:rFonts w:ascii="GHEA Grapalat" w:hAnsi="GHEA Grapalat"/>
          <w:i w:val="0"/>
          <w:sz w:val="22"/>
          <w:lang w:val="af-ZA"/>
        </w:rPr>
      </w:pPr>
      <w:r w:rsidRPr="00582406">
        <w:rPr>
          <w:rFonts w:ascii="GHEA Grapalat" w:hAnsi="GHEA Grapalat"/>
          <w:i w:val="0"/>
          <w:sz w:val="22"/>
          <w:szCs w:val="22"/>
          <w:lang w:val="af-ZA"/>
        </w:rPr>
        <w:tab/>
      </w:r>
      <w:bookmarkStart w:id="0" w:name="_Hlk23167417"/>
      <w:r w:rsidR="00775846" w:rsidRPr="00582406">
        <w:rPr>
          <w:rFonts w:ascii="GHEA Grapalat" w:hAnsi="GHEA Grapalat"/>
          <w:i w:val="0"/>
          <w:sz w:val="22"/>
          <w:szCs w:val="22"/>
          <w:lang w:val="af-ZA"/>
        </w:rPr>
        <w:t>Սույն ընթացակարգի</w:t>
      </w:r>
      <w:bookmarkEnd w:id="0"/>
      <w:r w:rsidR="00775846" w:rsidRPr="00582406">
        <w:rPr>
          <w:rFonts w:ascii="GHEA Grapalat" w:hAnsi="GHEA Grapalat"/>
          <w:i w:val="0"/>
          <w:sz w:val="22"/>
          <w:szCs w:val="22"/>
          <w:lang w:val="af-ZA"/>
        </w:rPr>
        <w:t xml:space="preserve"> արդյունքում ընտրված մասնակցին սահմանված կարգով կառաջարկվի կնքել </w:t>
      </w:r>
      <w:r w:rsidR="00FD0DA0">
        <w:rPr>
          <w:rFonts w:ascii="GHEA Grapalat" w:hAnsi="GHEA Grapalat"/>
          <w:i w:val="0"/>
          <w:sz w:val="22"/>
          <w:szCs w:val="22"/>
          <w:lang w:val="en-US"/>
        </w:rPr>
        <w:t>լուսատեխնիկական</w:t>
      </w:r>
      <w:r w:rsidR="00FD0DA0" w:rsidRPr="00E979A6">
        <w:rPr>
          <w:rFonts w:ascii="GHEA Grapalat" w:hAnsi="GHEA Grapalat"/>
          <w:i w:val="0"/>
          <w:sz w:val="22"/>
          <w:szCs w:val="22"/>
          <w:lang w:val="af-ZA"/>
        </w:rPr>
        <w:t xml:space="preserve"> </w:t>
      </w:r>
      <w:r w:rsidR="00775846">
        <w:rPr>
          <w:rFonts w:ascii="GHEA Grapalat" w:hAnsi="GHEA Grapalat"/>
          <w:i w:val="0"/>
          <w:sz w:val="22"/>
          <w:szCs w:val="22"/>
          <w:lang w:val="af-ZA"/>
        </w:rPr>
        <w:t>ապրանքների</w:t>
      </w:r>
      <w:r w:rsidR="00775846" w:rsidRPr="00582406">
        <w:rPr>
          <w:rFonts w:ascii="GHEA Grapalat" w:hAnsi="GHEA Grapalat"/>
          <w:i w:val="0"/>
          <w:sz w:val="22"/>
          <w:szCs w:val="22"/>
          <w:lang w:val="af-ZA"/>
        </w:rPr>
        <w:t xml:space="preserve"> մատակարարման պայմանագիր (այսուհետ` պայմանագիր)։</w:t>
      </w:r>
      <w:r w:rsidRPr="00582406">
        <w:rPr>
          <w:rFonts w:ascii="GHEA Grapalat" w:hAnsi="GHEA Grapalat"/>
          <w:i w:val="0"/>
          <w:sz w:val="22"/>
          <w:lang w:val="af-ZA"/>
        </w:rPr>
        <w:tab/>
      </w:r>
    </w:p>
    <w:p w14:paraId="6C96226E" w14:textId="5C5B580E" w:rsidR="004E60C0" w:rsidRPr="00582406" w:rsidRDefault="004E60C0" w:rsidP="00FD0DA0">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6B3D8DC" w14:textId="77777777" w:rsidR="004E60C0" w:rsidRPr="00582406" w:rsidRDefault="004E60C0" w:rsidP="004E60C0">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C93565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6479C9" w14:textId="77777777" w:rsidR="004E60C0" w:rsidRPr="00582406" w:rsidRDefault="004E60C0" w:rsidP="004E60C0">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A0EB9C" w14:textId="42716BBC" w:rsidR="004E60C0" w:rsidRPr="00582406" w:rsidRDefault="004E60C0" w:rsidP="004E60C0">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622D53">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007BA67A" w14:textId="77777777"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22AE51E4" w14:textId="00361460" w:rsidR="004E60C0" w:rsidRPr="00582406" w:rsidRDefault="004E60C0" w:rsidP="004E60C0">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sidR="00A731A1">
        <w:rPr>
          <w:rFonts w:ascii="GHEA Grapalat" w:hAnsi="GHEA Grapalat"/>
          <w:b/>
          <w:i w:val="0"/>
          <w:sz w:val="22"/>
          <w:szCs w:val="22"/>
          <w:lang w:val="af-ZA"/>
        </w:rPr>
        <w:t>5</w:t>
      </w:r>
      <w:r>
        <w:rPr>
          <w:rFonts w:ascii="GHEA Grapalat" w:hAnsi="GHEA Grapalat"/>
          <w:b/>
          <w:i w:val="0"/>
          <w:sz w:val="22"/>
          <w:szCs w:val="22"/>
          <w:lang w:val="af-ZA"/>
        </w:rPr>
        <w:t xml:space="preserve">թ-ի </w:t>
      </w:r>
      <w:r w:rsidR="00DC6931" w:rsidRPr="00DC6931">
        <w:rPr>
          <w:rFonts w:ascii="GHEA Grapalat" w:hAnsi="GHEA Grapalat"/>
          <w:b/>
          <w:i w:val="0"/>
          <w:sz w:val="22"/>
          <w:szCs w:val="22"/>
          <w:lang w:val="af-ZA"/>
        </w:rPr>
        <w:t xml:space="preserve"> </w:t>
      </w:r>
      <w:r w:rsidR="0003312B">
        <w:rPr>
          <w:rFonts w:ascii="GHEA Grapalat" w:hAnsi="GHEA Grapalat"/>
          <w:b/>
          <w:i w:val="0"/>
          <w:sz w:val="22"/>
          <w:szCs w:val="22"/>
          <w:lang w:val="hy-AM"/>
        </w:rPr>
        <w:t>մարտի</w:t>
      </w:r>
      <w:r w:rsidR="00AD6F77" w:rsidRPr="00DC6931">
        <w:rPr>
          <w:rFonts w:ascii="GHEA Grapalat" w:hAnsi="GHEA Grapalat"/>
          <w:b/>
          <w:i w:val="0"/>
          <w:sz w:val="22"/>
          <w:szCs w:val="22"/>
          <w:lang w:val="af-ZA"/>
        </w:rPr>
        <w:t xml:space="preserve"> </w:t>
      </w:r>
      <w:r w:rsidR="0003312B" w:rsidRPr="0003312B">
        <w:rPr>
          <w:rFonts w:ascii="GHEA Grapalat" w:hAnsi="GHEA Grapalat"/>
          <w:b/>
          <w:i w:val="0"/>
          <w:sz w:val="22"/>
          <w:szCs w:val="22"/>
          <w:lang w:val="hy-AM"/>
        </w:rPr>
        <w:t>25</w:t>
      </w:r>
      <w:r w:rsidRPr="0003312B">
        <w:rPr>
          <w:rFonts w:ascii="GHEA Grapalat" w:hAnsi="GHEA Grapalat"/>
          <w:b/>
          <w:i w:val="0"/>
          <w:sz w:val="22"/>
          <w:szCs w:val="22"/>
          <w:lang w:val="af-ZA"/>
        </w:rPr>
        <w:t>-ին</w:t>
      </w:r>
      <w:r w:rsidR="0009775E" w:rsidRPr="0003312B">
        <w:rPr>
          <w:rFonts w:ascii="GHEA Grapalat" w:hAnsi="GHEA Grapalat"/>
          <w:b/>
          <w:i w:val="0"/>
          <w:sz w:val="22"/>
          <w:szCs w:val="22"/>
          <w:lang w:val="hy-AM"/>
        </w:rPr>
        <w:t>,</w:t>
      </w:r>
      <w:r w:rsidRPr="0003312B">
        <w:rPr>
          <w:rFonts w:ascii="GHEA Grapalat" w:hAnsi="GHEA Grapalat"/>
          <w:b/>
          <w:i w:val="0"/>
          <w:sz w:val="22"/>
          <w:szCs w:val="22"/>
          <w:lang w:val="af-ZA"/>
        </w:rPr>
        <w:t xml:space="preserve"> ժամը 1</w:t>
      </w:r>
      <w:r w:rsidR="009F7FDC" w:rsidRPr="0003312B">
        <w:rPr>
          <w:rFonts w:ascii="GHEA Grapalat" w:hAnsi="GHEA Grapalat"/>
          <w:b/>
          <w:i w:val="0"/>
          <w:sz w:val="22"/>
          <w:szCs w:val="22"/>
          <w:lang w:val="af-ZA"/>
        </w:rPr>
        <w:t>1</w:t>
      </w:r>
      <w:r w:rsidR="007560EA" w:rsidRPr="0003312B">
        <w:rPr>
          <w:rFonts w:ascii="GHEA Grapalat" w:hAnsi="GHEA Grapalat"/>
          <w:b/>
          <w:i w:val="0"/>
          <w:sz w:val="22"/>
          <w:szCs w:val="22"/>
          <w:lang w:val="af-ZA"/>
        </w:rPr>
        <w:t>.</w:t>
      </w:r>
      <w:r w:rsidR="009F7FDC" w:rsidRPr="0003312B">
        <w:rPr>
          <w:rFonts w:ascii="GHEA Grapalat" w:hAnsi="GHEA Grapalat"/>
          <w:b/>
          <w:i w:val="0"/>
          <w:sz w:val="22"/>
          <w:szCs w:val="22"/>
          <w:lang w:val="af-ZA"/>
        </w:rPr>
        <w:t>0</w:t>
      </w:r>
      <w:r w:rsidRPr="0003312B">
        <w:rPr>
          <w:rFonts w:ascii="GHEA Grapalat" w:hAnsi="GHEA Grapalat"/>
          <w:b/>
          <w:i w:val="0"/>
          <w:sz w:val="22"/>
          <w:szCs w:val="22"/>
          <w:lang w:val="af-ZA"/>
        </w:rPr>
        <w:t>0-ին։</w:t>
      </w:r>
    </w:p>
    <w:p w14:paraId="14885AD1" w14:textId="77777777" w:rsidR="004E60C0" w:rsidRPr="00582406" w:rsidRDefault="004E60C0" w:rsidP="004E60C0">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4E10D1BD" w14:textId="77777777" w:rsidR="004E60C0" w:rsidRPr="006D2E03" w:rsidRDefault="004E60C0" w:rsidP="004E60C0">
      <w:pPr>
        <w:pStyle w:val="BodyTextIndent"/>
        <w:spacing w:line="240" w:lineRule="auto"/>
        <w:rPr>
          <w:rFonts w:ascii="GHEA Grapalat" w:hAnsi="GHEA Grapalat"/>
          <w:i w:val="0"/>
          <w:lang w:val="hy-AM"/>
        </w:rPr>
      </w:pPr>
    </w:p>
    <w:p w14:paraId="764B1EA1" w14:textId="76549378"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566E65">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0009775E" w:rsidRPr="0009775E">
        <w:rPr>
          <w:rFonts w:ascii="GHEA Grapalat" w:hAnsi="GHEA Grapalat"/>
          <w:i w:val="0"/>
          <w:sz w:val="22"/>
          <w:szCs w:val="22"/>
          <w:lang w:val="af-ZA"/>
        </w:rPr>
        <w:t>Ն</w:t>
      </w:r>
      <w:r w:rsidR="0009775E" w:rsidRPr="0009775E">
        <w:rPr>
          <w:rFonts w:ascii="Cambria Math" w:hAnsi="Cambria Math" w:cs="Cambria Math"/>
          <w:i w:val="0"/>
          <w:sz w:val="22"/>
          <w:szCs w:val="22"/>
          <w:lang w:val="af-ZA"/>
        </w:rPr>
        <w:t>․</w:t>
      </w:r>
      <w:r w:rsidR="0009775E" w:rsidRPr="0009775E">
        <w:rPr>
          <w:rFonts w:ascii="GHEA Grapalat" w:hAnsi="GHEA Grapalat"/>
          <w:i w:val="0"/>
          <w:sz w:val="22"/>
          <w:szCs w:val="22"/>
          <w:lang w:val="af-ZA"/>
        </w:rPr>
        <w:t xml:space="preserve"> Աբր</w:t>
      </w:r>
      <w:r w:rsidR="0009775E">
        <w:rPr>
          <w:rFonts w:ascii="GHEA Grapalat" w:hAnsi="GHEA Grapalat"/>
          <w:i w:val="0"/>
          <w:sz w:val="22"/>
          <w:szCs w:val="22"/>
          <w:lang w:val="hy-AM"/>
        </w:rPr>
        <w:t>ա</w:t>
      </w:r>
      <w:r w:rsidR="0009775E" w:rsidRPr="0009775E">
        <w:rPr>
          <w:rFonts w:ascii="GHEA Grapalat" w:hAnsi="GHEA Grapalat"/>
          <w:i w:val="0"/>
          <w:sz w:val="22"/>
          <w:szCs w:val="22"/>
          <w:lang w:val="af-ZA"/>
        </w:rPr>
        <w:t>համյանին</w:t>
      </w:r>
      <w:r w:rsidR="004471F4" w:rsidRPr="0009775E">
        <w:rPr>
          <w:rFonts w:ascii="GHEA Grapalat" w:hAnsi="GHEA Grapalat"/>
          <w:i w:val="0"/>
          <w:sz w:val="22"/>
          <w:szCs w:val="22"/>
          <w:lang w:val="af-ZA"/>
        </w:rPr>
        <w:t>։</w:t>
      </w:r>
      <w:r w:rsidRPr="003E4E74">
        <w:rPr>
          <w:rFonts w:ascii="GHEA Grapalat" w:hAnsi="GHEA Grapalat"/>
          <w:i w:val="0"/>
          <w:sz w:val="22"/>
          <w:szCs w:val="22"/>
          <w:lang w:val="af-ZA"/>
        </w:rPr>
        <w:t xml:space="preserve"> </w:t>
      </w:r>
    </w:p>
    <w:p w14:paraId="4B0BFF5F" w14:textId="77777777" w:rsidR="00D12DF9" w:rsidRDefault="00D12DF9" w:rsidP="004E60C0">
      <w:pPr>
        <w:pStyle w:val="BodyTextIndent"/>
        <w:spacing w:line="240" w:lineRule="auto"/>
        <w:rPr>
          <w:rFonts w:ascii="GHEA Grapalat" w:hAnsi="GHEA Grapalat"/>
          <w:i w:val="0"/>
          <w:sz w:val="22"/>
          <w:szCs w:val="22"/>
          <w:lang w:val="af-ZA"/>
        </w:rPr>
      </w:pPr>
    </w:p>
    <w:p w14:paraId="3AE2FC47" w14:textId="54F16066" w:rsidR="004E60C0" w:rsidRPr="003E4E74" w:rsidRDefault="00D12DF9" w:rsidP="004E60C0">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w:t>
      </w:r>
      <w:r w:rsidR="004471F4">
        <w:rPr>
          <w:rFonts w:ascii="GHEA Grapalat" w:hAnsi="GHEA Grapalat"/>
          <w:i w:val="0"/>
          <w:sz w:val="22"/>
          <w:szCs w:val="22"/>
          <w:lang w:val="af-ZA"/>
        </w:rPr>
        <w:t>եռ</w:t>
      </w:r>
      <w:r w:rsidR="004E60C0" w:rsidRPr="003E4E74">
        <w:rPr>
          <w:rFonts w:ascii="GHEA Grapalat" w:hAnsi="GHEA Grapalat"/>
          <w:i w:val="0"/>
          <w:sz w:val="22"/>
          <w:szCs w:val="22"/>
          <w:lang w:val="af-ZA"/>
        </w:rPr>
        <w:t>ախոս</w:t>
      </w:r>
      <w:r>
        <w:rPr>
          <w:rFonts w:ascii="GHEA Grapalat" w:hAnsi="GHEA Grapalat"/>
          <w:i w:val="0"/>
          <w:sz w:val="22"/>
          <w:szCs w:val="22"/>
          <w:lang w:val="af-ZA"/>
        </w:rPr>
        <w:t>`</w:t>
      </w:r>
      <w:r w:rsidR="004E60C0" w:rsidRPr="003E4E74">
        <w:rPr>
          <w:rFonts w:ascii="GHEA Grapalat" w:hAnsi="GHEA Grapalat"/>
          <w:i w:val="0"/>
          <w:sz w:val="22"/>
          <w:szCs w:val="22"/>
          <w:lang w:val="af-ZA"/>
        </w:rPr>
        <w:t xml:space="preserve"> 010 54 39 80, </w:t>
      </w:r>
    </w:p>
    <w:p w14:paraId="30F4F7F3" w14:textId="48E6481D" w:rsidR="004E60C0" w:rsidRPr="003E4E74" w:rsidRDefault="004E60C0" w:rsidP="004E60C0">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Էլ. Փոստ</w:t>
      </w:r>
      <w:r w:rsidR="00D12DF9">
        <w:rPr>
          <w:rFonts w:ascii="GHEA Grapalat" w:hAnsi="GHEA Grapalat"/>
          <w:i w:val="0"/>
          <w:sz w:val="22"/>
          <w:szCs w:val="22"/>
          <w:lang w:val="af-ZA"/>
        </w:rPr>
        <w:t>`</w:t>
      </w:r>
      <w:r w:rsidR="00D12DF9">
        <w:rPr>
          <w:rFonts w:asciiTheme="minorHAnsi" w:hAnsiTheme="minorHAnsi"/>
          <w:lang w:val="hy-AM"/>
        </w:rPr>
        <w:t xml:space="preserve"> </w:t>
      </w:r>
      <w:hyperlink r:id="rId8" w:history="1">
        <w:r w:rsidR="0024542F" w:rsidRPr="009A4E55">
          <w:rPr>
            <w:rStyle w:val="Hyperlink"/>
            <w:rFonts w:ascii="GHEA Grapalat" w:hAnsi="GHEA Grapalat"/>
            <w:lang w:val="hy-AM"/>
          </w:rPr>
          <w:t>narine</w:t>
        </w:r>
        <w:r w:rsidR="0024542F" w:rsidRPr="009A4E55">
          <w:rPr>
            <w:rStyle w:val="Hyperlink"/>
            <w:rFonts w:ascii="GHEA Grapalat" w:hAnsi="GHEA Grapalat"/>
            <w:lang w:val="af-ZA"/>
          </w:rPr>
          <w:t>.abrahamyan@yerevan.am</w:t>
        </w:r>
      </w:hyperlink>
    </w:p>
    <w:p w14:paraId="40D8FC0B" w14:textId="77A445A8" w:rsidR="004E60C0" w:rsidRPr="003E4E74" w:rsidRDefault="004E60C0" w:rsidP="004E60C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sidR="00D12DF9">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5F4A18DF" w14:textId="77777777" w:rsidR="004E60C0" w:rsidRPr="00A71D81" w:rsidRDefault="004E60C0" w:rsidP="004E60C0">
      <w:pPr>
        <w:pStyle w:val="BodyTextIndent3"/>
        <w:spacing w:after="240" w:line="240" w:lineRule="auto"/>
        <w:ind w:firstLine="709"/>
        <w:rPr>
          <w:rFonts w:ascii="GHEA Grapalat" w:hAnsi="GHEA Grapalat" w:cs="Sylfaen"/>
          <w:b/>
          <w:lang w:val="es-ES"/>
        </w:rPr>
      </w:pPr>
    </w:p>
    <w:p w14:paraId="38A90BE9" w14:textId="77777777" w:rsidR="004E60C0" w:rsidRPr="00A71D81" w:rsidRDefault="004E60C0" w:rsidP="004E60C0">
      <w:pPr>
        <w:pStyle w:val="BodyTextIndent"/>
        <w:spacing w:line="240" w:lineRule="auto"/>
        <w:ind w:left="1404"/>
        <w:rPr>
          <w:rFonts w:ascii="GHEA Grapalat" w:hAnsi="GHEA Grapalat"/>
          <w:i w:val="0"/>
          <w:lang w:val="af-ZA"/>
        </w:rPr>
      </w:pPr>
    </w:p>
    <w:p w14:paraId="483ACEDF" w14:textId="77777777" w:rsidR="004E60C0" w:rsidRPr="00A71D81" w:rsidRDefault="004E60C0" w:rsidP="004E60C0">
      <w:pPr>
        <w:pStyle w:val="BodyText"/>
        <w:ind w:right="-7" w:firstLine="567"/>
        <w:jc w:val="right"/>
        <w:rPr>
          <w:rFonts w:ascii="GHEA Grapalat" w:hAnsi="GHEA Grapalat" w:cs="Sylfaen"/>
          <w:i/>
          <w:sz w:val="22"/>
          <w:lang w:val="af-ZA"/>
        </w:rPr>
      </w:pPr>
    </w:p>
    <w:p w14:paraId="131F2A10" w14:textId="77777777" w:rsidR="004E60C0" w:rsidRPr="00A71D81" w:rsidRDefault="004E60C0" w:rsidP="004E60C0">
      <w:pPr>
        <w:pStyle w:val="BodyText"/>
        <w:ind w:right="-7" w:firstLine="567"/>
        <w:jc w:val="right"/>
        <w:rPr>
          <w:rFonts w:ascii="GHEA Grapalat" w:hAnsi="GHEA Grapalat" w:cs="Sylfaen"/>
          <w:i/>
          <w:sz w:val="22"/>
          <w:lang w:val="af-ZA"/>
        </w:rPr>
      </w:pPr>
    </w:p>
    <w:p w14:paraId="2D9D749E" w14:textId="77777777" w:rsidR="004E60C0" w:rsidRPr="00A71D81" w:rsidRDefault="004E60C0" w:rsidP="004E60C0">
      <w:pPr>
        <w:pStyle w:val="BodyText"/>
        <w:ind w:right="-7" w:firstLine="567"/>
        <w:jc w:val="right"/>
        <w:rPr>
          <w:rFonts w:ascii="GHEA Grapalat" w:hAnsi="GHEA Grapalat" w:cs="Sylfaen"/>
          <w:i/>
          <w:sz w:val="22"/>
          <w:lang w:val="af-ZA"/>
        </w:rPr>
      </w:pPr>
    </w:p>
    <w:p w14:paraId="0C8F8BD9" w14:textId="77777777" w:rsidR="004E60C0" w:rsidRPr="00A71D81" w:rsidRDefault="004E60C0" w:rsidP="004E60C0">
      <w:pPr>
        <w:pStyle w:val="BodyText"/>
        <w:ind w:right="-7" w:firstLine="567"/>
        <w:jc w:val="right"/>
        <w:rPr>
          <w:rFonts w:ascii="GHEA Grapalat" w:hAnsi="GHEA Grapalat" w:cs="Sylfaen"/>
          <w:i/>
          <w:sz w:val="22"/>
          <w:lang w:val="af-ZA"/>
        </w:rPr>
      </w:pPr>
    </w:p>
    <w:p w14:paraId="6C22F6FB" w14:textId="3AC03FEB" w:rsidR="004E60C0" w:rsidRDefault="004E60C0" w:rsidP="00D9460A">
      <w:pPr>
        <w:pStyle w:val="BodyText"/>
        <w:ind w:right="-7"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1469E6A2" w14:textId="77777777"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3DC19A9C" w14:textId="434FDCD0"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292B6B">
        <w:rPr>
          <w:rFonts w:ascii="GHEA Grapalat" w:hAnsi="GHEA Grapalat" w:cs="Sylfaen"/>
          <w:i/>
          <w:sz w:val="22"/>
          <w:lang w:val="af-ZA"/>
        </w:rPr>
        <w:t>25/9</w:t>
      </w:r>
      <w:r w:rsidRPr="00461430">
        <w:rPr>
          <w:rFonts w:ascii="GHEA Grapalat" w:hAnsi="GHEA Grapalat" w:cs="Sylfaen"/>
          <w:i/>
          <w:sz w:val="22"/>
          <w:lang w:val="af-ZA"/>
        </w:rPr>
        <w:t xml:space="preserve">  ծածկագրով </w:t>
      </w:r>
    </w:p>
    <w:p w14:paraId="475530A2" w14:textId="77777777"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2A378827" w14:textId="44441ADA" w:rsidR="004E60C0" w:rsidRPr="00461430" w:rsidRDefault="00FE1B0E" w:rsidP="00461430">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004E60C0" w:rsidRPr="00461430">
        <w:rPr>
          <w:rFonts w:ascii="GHEA Grapalat" w:hAnsi="GHEA Grapalat"/>
          <w:i/>
          <w:sz w:val="22"/>
          <w:szCs w:val="20"/>
          <w:lang w:val="af-ZA"/>
        </w:rPr>
        <w:t>թ</w:t>
      </w:r>
      <w:r w:rsidR="004E60C0" w:rsidRPr="00135EE7">
        <w:rPr>
          <w:rFonts w:ascii="GHEA Grapalat" w:hAnsi="GHEA Grapalat"/>
          <w:i/>
          <w:sz w:val="22"/>
          <w:szCs w:val="20"/>
          <w:lang w:val="af-ZA"/>
        </w:rPr>
        <w:t xml:space="preserve">.  </w:t>
      </w:r>
      <w:r w:rsidR="00936172" w:rsidRPr="00936172">
        <w:rPr>
          <w:rFonts w:ascii="GHEA Grapalat" w:hAnsi="GHEA Grapalat"/>
          <w:i/>
          <w:sz w:val="22"/>
          <w:szCs w:val="20"/>
          <w:lang w:val="hy-AM"/>
        </w:rPr>
        <w:t>մարտի 18</w:t>
      </w:r>
      <w:r w:rsidR="004E60C0" w:rsidRPr="00936172">
        <w:rPr>
          <w:rFonts w:ascii="GHEA Grapalat" w:hAnsi="GHEA Grapalat"/>
          <w:i/>
          <w:sz w:val="22"/>
          <w:szCs w:val="20"/>
          <w:lang w:val="af-ZA"/>
        </w:rPr>
        <w:t>-ի</w:t>
      </w:r>
      <w:r w:rsidR="004E60C0" w:rsidRPr="00461430">
        <w:rPr>
          <w:rFonts w:ascii="GHEA Grapalat" w:hAnsi="GHEA Grapalat"/>
          <w:i/>
          <w:sz w:val="22"/>
          <w:szCs w:val="20"/>
          <w:lang w:val="af-ZA"/>
        </w:rPr>
        <w:t xml:space="preserve">  որոշմամբ</w:t>
      </w:r>
    </w:p>
    <w:p w14:paraId="2F6EF6B8" w14:textId="77777777" w:rsidR="004E60C0" w:rsidRPr="00F24079" w:rsidRDefault="004E60C0" w:rsidP="00461430">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FBAD4F" w14:textId="77777777" w:rsidR="004E60C0" w:rsidRPr="00795C6A" w:rsidRDefault="004E60C0" w:rsidP="004E60C0">
      <w:pPr>
        <w:pStyle w:val="BodyText"/>
        <w:ind w:right="-7" w:firstLine="567"/>
        <w:jc w:val="center"/>
        <w:rPr>
          <w:rFonts w:ascii="GHEA Grapalat" w:hAnsi="GHEA Grapalat"/>
          <w:lang w:val="af-ZA"/>
        </w:rPr>
      </w:pPr>
    </w:p>
    <w:p w14:paraId="28349FF2" w14:textId="77777777" w:rsidR="004E60C0" w:rsidRPr="00795C6A" w:rsidRDefault="004E60C0" w:rsidP="004E60C0">
      <w:pPr>
        <w:pStyle w:val="BodyText"/>
        <w:ind w:right="-7" w:firstLine="567"/>
        <w:jc w:val="center"/>
        <w:rPr>
          <w:rFonts w:ascii="GHEA Grapalat" w:hAnsi="GHEA Grapalat"/>
          <w:lang w:val="af-ZA"/>
        </w:rPr>
      </w:pPr>
    </w:p>
    <w:p w14:paraId="05E8BE24" w14:textId="77777777" w:rsidR="004E60C0" w:rsidRPr="00795C6A" w:rsidRDefault="004E60C0" w:rsidP="004E60C0">
      <w:pPr>
        <w:pStyle w:val="BodyText"/>
        <w:ind w:right="-7" w:firstLine="567"/>
        <w:jc w:val="center"/>
        <w:rPr>
          <w:rFonts w:ascii="GHEA Grapalat" w:hAnsi="GHEA Grapalat"/>
          <w:lang w:val="af-ZA"/>
        </w:rPr>
      </w:pPr>
    </w:p>
    <w:p w14:paraId="4CD31989" w14:textId="77777777" w:rsidR="004E60C0" w:rsidRPr="00795C6A" w:rsidRDefault="004E60C0" w:rsidP="004E60C0">
      <w:pPr>
        <w:pStyle w:val="BodyText"/>
        <w:ind w:right="-7" w:firstLine="567"/>
        <w:jc w:val="center"/>
        <w:rPr>
          <w:rFonts w:ascii="GHEA Grapalat" w:hAnsi="GHEA Grapalat"/>
          <w:lang w:val="af-ZA"/>
        </w:rPr>
      </w:pPr>
    </w:p>
    <w:p w14:paraId="598767EC" w14:textId="77777777" w:rsidR="004E60C0" w:rsidRPr="00795C6A" w:rsidRDefault="004E60C0" w:rsidP="004E60C0">
      <w:pPr>
        <w:pStyle w:val="BodyText"/>
        <w:ind w:right="-7" w:firstLine="567"/>
        <w:jc w:val="center"/>
        <w:rPr>
          <w:rFonts w:ascii="GHEA Grapalat" w:hAnsi="GHEA Grapalat"/>
          <w:lang w:val="af-ZA"/>
        </w:rPr>
      </w:pPr>
    </w:p>
    <w:p w14:paraId="3AAAA9B1" w14:textId="77777777" w:rsidR="004E60C0" w:rsidRPr="002C27A5" w:rsidRDefault="004E60C0" w:rsidP="004E60C0">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403CC6CA" w14:textId="77777777" w:rsidR="004E60C0" w:rsidRPr="00AE2768" w:rsidRDefault="004E60C0" w:rsidP="004E60C0">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76A304E7" w14:textId="77777777" w:rsidR="004E60C0" w:rsidRPr="00AE2768" w:rsidRDefault="004E60C0" w:rsidP="004E60C0">
      <w:pPr>
        <w:pStyle w:val="BodyText"/>
        <w:ind w:right="-7" w:firstLine="567"/>
        <w:jc w:val="center"/>
        <w:rPr>
          <w:rFonts w:ascii="GHEA Grapalat" w:hAnsi="GHEA Grapalat"/>
          <w:lang w:val="af-ZA"/>
        </w:rPr>
      </w:pPr>
    </w:p>
    <w:p w14:paraId="670003BB" w14:textId="77777777" w:rsidR="004E60C0" w:rsidRPr="00AE2768" w:rsidRDefault="004E60C0" w:rsidP="004E60C0">
      <w:pPr>
        <w:pStyle w:val="BodyText"/>
        <w:ind w:right="-7" w:firstLine="567"/>
        <w:jc w:val="center"/>
        <w:rPr>
          <w:rFonts w:ascii="GHEA Grapalat" w:hAnsi="GHEA Grapalat"/>
          <w:lang w:val="af-ZA"/>
        </w:rPr>
      </w:pPr>
    </w:p>
    <w:p w14:paraId="069C19D8" w14:textId="77777777" w:rsidR="004E60C0" w:rsidRPr="00AE2768" w:rsidRDefault="004E60C0" w:rsidP="004E60C0">
      <w:pPr>
        <w:pStyle w:val="BodyText"/>
        <w:ind w:right="-7" w:firstLine="567"/>
        <w:jc w:val="center"/>
        <w:rPr>
          <w:rFonts w:ascii="GHEA Grapalat" w:hAnsi="GHEA Grapalat"/>
          <w:lang w:val="af-ZA"/>
        </w:rPr>
      </w:pPr>
    </w:p>
    <w:p w14:paraId="2D981F14" w14:textId="77777777" w:rsidR="004E60C0" w:rsidRPr="00AE2768" w:rsidRDefault="004E60C0" w:rsidP="004E60C0">
      <w:pPr>
        <w:pStyle w:val="BodyText"/>
        <w:ind w:right="-7" w:firstLine="567"/>
        <w:jc w:val="center"/>
        <w:rPr>
          <w:rFonts w:ascii="GHEA Grapalat" w:hAnsi="GHEA Grapalat"/>
          <w:lang w:val="af-ZA"/>
        </w:rPr>
      </w:pPr>
    </w:p>
    <w:p w14:paraId="3FED112A" w14:textId="77777777" w:rsidR="004E60C0" w:rsidRPr="00471E9B" w:rsidRDefault="004E60C0" w:rsidP="004E60C0">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4B85C5E" w14:textId="77777777" w:rsidR="004E60C0" w:rsidRPr="00752623" w:rsidRDefault="004E60C0" w:rsidP="004E60C0">
      <w:pPr>
        <w:pStyle w:val="BodyText"/>
        <w:ind w:right="-7" w:firstLine="567"/>
        <w:jc w:val="center"/>
        <w:rPr>
          <w:rFonts w:ascii="GHEA Grapalat" w:hAnsi="GHEA Grapalat" w:cs="Sylfaen"/>
          <w:lang w:val="af-ZA"/>
        </w:rPr>
      </w:pPr>
    </w:p>
    <w:p w14:paraId="2FBC290A" w14:textId="77777777" w:rsidR="004E60C0" w:rsidRPr="00752623" w:rsidRDefault="004E60C0" w:rsidP="004E60C0">
      <w:pPr>
        <w:pStyle w:val="BodyText"/>
        <w:ind w:right="-7" w:firstLine="567"/>
        <w:jc w:val="center"/>
        <w:rPr>
          <w:rFonts w:ascii="GHEA Grapalat" w:hAnsi="GHEA Grapalat" w:cs="Sylfaen"/>
          <w:lang w:val="af-ZA"/>
        </w:rPr>
      </w:pPr>
    </w:p>
    <w:p w14:paraId="607F2286" w14:textId="78483D20" w:rsidR="004E60C0" w:rsidRPr="0047756C" w:rsidRDefault="004E60C0" w:rsidP="004E60C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00670B9E"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005F33FB">
        <w:rPr>
          <w:rFonts w:ascii="GHEA Grapalat" w:hAnsi="GHEA Grapalat" w:cs="Sylfaen"/>
          <w:lang w:val="af-ZA"/>
        </w:rPr>
        <w:t>`</w:t>
      </w:r>
      <w:r w:rsidRPr="0047756C">
        <w:rPr>
          <w:rFonts w:ascii="GHEA Grapalat" w:hAnsi="GHEA Grapalat" w:cs="Sylfaen"/>
          <w:lang w:val="af-ZA"/>
        </w:rPr>
        <w:t xml:space="preserve"> </w:t>
      </w:r>
      <w:r w:rsidR="00A731A1">
        <w:rPr>
          <w:rFonts w:ascii="GHEA Grapalat" w:hAnsi="GHEA Grapalat" w:cs="Sylfaen"/>
        </w:rPr>
        <w:t>ԼՈՒՍԱՏԵԽՆԻԿԱԿԱՆ</w:t>
      </w:r>
      <w:r w:rsidR="00F1750D" w:rsidRPr="00293F68">
        <w:rPr>
          <w:rFonts w:ascii="GHEA Grapalat" w:hAnsi="GHEA Grapalat"/>
          <w:lang w:val="af-ZA"/>
        </w:rPr>
        <w:t xml:space="preserve"> ԱՊՐԱՆՔՆԵՐԻ</w:t>
      </w:r>
      <w:r w:rsidR="001A6E2C">
        <w:rPr>
          <w:rFonts w:ascii="GHEA Grapalat" w:hAnsi="GHEA Grapalat"/>
          <w:sz w:val="22"/>
          <w:szCs w:val="22"/>
          <w:lang w:val="af-ZA"/>
        </w:rPr>
        <w:t xml:space="preserve"> </w:t>
      </w:r>
      <w:r w:rsidR="000C4503">
        <w:rPr>
          <w:rFonts w:ascii="GHEA Grapalat" w:hAnsi="GHEA Grapalat" w:cs="Sylfaen"/>
          <w:lang w:val="hy-AM"/>
        </w:rPr>
        <w:t xml:space="preserve">ՁԵՌՔԲԵՐՄԱՆ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085C49DF" w14:textId="77777777" w:rsidR="004E60C0" w:rsidRPr="00AE2768" w:rsidRDefault="004E60C0" w:rsidP="004E60C0">
      <w:pPr>
        <w:pStyle w:val="BodyText"/>
        <w:ind w:right="-7"/>
        <w:jc w:val="center"/>
        <w:rPr>
          <w:rFonts w:ascii="GHEA Grapalat" w:hAnsi="GHEA Grapalat"/>
          <w:szCs w:val="22"/>
          <w:lang w:val="af-ZA"/>
        </w:rPr>
      </w:pPr>
    </w:p>
    <w:p w14:paraId="578AA5A9" w14:textId="77777777" w:rsidR="004E60C0" w:rsidRPr="00AE2768" w:rsidRDefault="004E60C0" w:rsidP="004E60C0">
      <w:pPr>
        <w:pStyle w:val="BodyText"/>
        <w:ind w:right="-7" w:firstLine="567"/>
        <w:jc w:val="center"/>
        <w:rPr>
          <w:rFonts w:ascii="GHEA Grapalat" w:hAnsi="GHEA Grapalat"/>
          <w:lang w:val="af-ZA"/>
        </w:rPr>
      </w:pPr>
    </w:p>
    <w:p w14:paraId="7D022054" w14:textId="77777777" w:rsidR="004E60C0" w:rsidRPr="00AE2768" w:rsidRDefault="004E60C0" w:rsidP="004E60C0">
      <w:pPr>
        <w:pStyle w:val="BodyText"/>
        <w:ind w:right="-7" w:firstLine="567"/>
        <w:jc w:val="center"/>
        <w:rPr>
          <w:rFonts w:ascii="GHEA Grapalat" w:hAnsi="GHEA Grapalat"/>
          <w:lang w:val="af-ZA"/>
        </w:rPr>
      </w:pPr>
    </w:p>
    <w:p w14:paraId="559F31D9" w14:textId="77777777" w:rsidR="004E60C0" w:rsidRPr="00A71D81" w:rsidRDefault="004E60C0" w:rsidP="004E60C0">
      <w:pPr>
        <w:pStyle w:val="BodyText"/>
        <w:spacing w:after="0"/>
        <w:ind w:firstLine="567"/>
        <w:jc w:val="right"/>
        <w:rPr>
          <w:rFonts w:ascii="GHEA Grapalat" w:hAnsi="GHEA Grapalat"/>
          <w:lang w:val="af-ZA"/>
        </w:rPr>
      </w:pPr>
    </w:p>
    <w:p w14:paraId="57482B12" w14:textId="77777777" w:rsidR="004E60C0" w:rsidRPr="00A71D81" w:rsidRDefault="004E60C0" w:rsidP="004E60C0">
      <w:pPr>
        <w:pStyle w:val="BodyText"/>
        <w:ind w:right="-7" w:firstLine="567"/>
        <w:jc w:val="center"/>
        <w:rPr>
          <w:rFonts w:ascii="GHEA Grapalat" w:hAnsi="GHEA Grapalat"/>
          <w:lang w:val="af-ZA"/>
        </w:rPr>
      </w:pPr>
    </w:p>
    <w:p w14:paraId="06A93832" w14:textId="77777777" w:rsidR="004E60C0" w:rsidRPr="00A71D81" w:rsidRDefault="004E60C0" w:rsidP="004E60C0">
      <w:pPr>
        <w:pStyle w:val="BodyText"/>
        <w:ind w:right="-7" w:firstLine="567"/>
        <w:jc w:val="center"/>
        <w:rPr>
          <w:rFonts w:ascii="GHEA Grapalat" w:hAnsi="GHEA Grapalat"/>
          <w:lang w:val="af-ZA"/>
        </w:rPr>
      </w:pPr>
    </w:p>
    <w:p w14:paraId="24DD83CC" w14:textId="77777777" w:rsidR="004E60C0" w:rsidRPr="00A71D81" w:rsidRDefault="004E60C0" w:rsidP="004E60C0">
      <w:pPr>
        <w:pStyle w:val="BodyText"/>
        <w:ind w:right="-7" w:firstLine="567"/>
        <w:jc w:val="center"/>
        <w:rPr>
          <w:rFonts w:ascii="GHEA Grapalat" w:hAnsi="GHEA Grapalat"/>
          <w:lang w:val="af-ZA"/>
        </w:rPr>
      </w:pPr>
    </w:p>
    <w:p w14:paraId="6115F456" w14:textId="77777777" w:rsidR="004E60C0" w:rsidRPr="00A71D81" w:rsidRDefault="004E60C0" w:rsidP="004E60C0">
      <w:pPr>
        <w:pStyle w:val="BodyText"/>
        <w:ind w:right="-7" w:firstLine="567"/>
        <w:jc w:val="center"/>
        <w:rPr>
          <w:rFonts w:ascii="GHEA Grapalat" w:hAnsi="GHEA Grapalat"/>
          <w:lang w:val="af-ZA"/>
        </w:rPr>
      </w:pPr>
    </w:p>
    <w:p w14:paraId="224B6F2B" w14:textId="77777777" w:rsidR="004E60C0" w:rsidRDefault="004E60C0" w:rsidP="004E60C0">
      <w:pPr>
        <w:pStyle w:val="BodyText"/>
        <w:ind w:right="-7" w:firstLine="567"/>
        <w:jc w:val="center"/>
        <w:rPr>
          <w:rFonts w:ascii="GHEA Grapalat" w:hAnsi="GHEA Grapalat"/>
          <w:lang w:val="af-ZA"/>
        </w:rPr>
      </w:pPr>
    </w:p>
    <w:p w14:paraId="04D02D3D" w14:textId="77777777" w:rsidR="00186D60" w:rsidRDefault="00186D60" w:rsidP="004E60C0">
      <w:pPr>
        <w:pStyle w:val="BodyText"/>
        <w:ind w:right="-7" w:firstLine="567"/>
        <w:jc w:val="center"/>
        <w:rPr>
          <w:rFonts w:ascii="GHEA Grapalat" w:hAnsi="GHEA Grapalat"/>
          <w:lang w:val="af-ZA"/>
        </w:rPr>
      </w:pPr>
    </w:p>
    <w:p w14:paraId="60DE69F3" w14:textId="77777777" w:rsidR="00633C45" w:rsidRPr="00A71D81" w:rsidRDefault="00633C45" w:rsidP="004E60C0">
      <w:pPr>
        <w:pStyle w:val="BodyText"/>
        <w:ind w:right="-7" w:firstLine="567"/>
        <w:jc w:val="center"/>
        <w:rPr>
          <w:rFonts w:ascii="GHEA Grapalat" w:hAnsi="GHEA Grapalat"/>
          <w:lang w:val="af-ZA"/>
        </w:rPr>
      </w:pPr>
    </w:p>
    <w:p w14:paraId="42F49BFD" w14:textId="77777777" w:rsidR="004E60C0" w:rsidRPr="00A71D81" w:rsidRDefault="004E60C0" w:rsidP="004E60C0">
      <w:pPr>
        <w:pStyle w:val="BodyText"/>
        <w:ind w:right="-7" w:firstLine="567"/>
        <w:jc w:val="center"/>
        <w:rPr>
          <w:rFonts w:ascii="GHEA Grapalat" w:hAnsi="GHEA Grapalat"/>
          <w:lang w:val="af-ZA"/>
        </w:rPr>
      </w:pPr>
    </w:p>
    <w:p w14:paraId="3D110ACF" w14:textId="77777777" w:rsidR="004E60C0" w:rsidRPr="00A71D81" w:rsidRDefault="004E60C0" w:rsidP="004E60C0">
      <w:pPr>
        <w:pStyle w:val="BodyText"/>
        <w:ind w:right="-7" w:firstLine="567"/>
        <w:jc w:val="center"/>
        <w:rPr>
          <w:rFonts w:ascii="GHEA Grapalat" w:hAnsi="GHEA Grapalat"/>
          <w:lang w:val="af-ZA"/>
        </w:rPr>
      </w:pPr>
    </w:p>
    <w:p w14:paraId="51D86F21" w14:textId="77777777" w:rsidR="004E60C0" w:rsidRPr="00A71D81" w:rsidRDefault="004E60C0" w:rsidP="004E60C0">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772C2D36" w14:textId="77777777" w:rsidR="004E60C0" w:rsidRPr="00A71D81" w:rsidRDefault="004E60C0" w:rsidP="004E60C0">
      <w:pPr>
        <w:ind w:firstLine="567"/>
        <w:jc w:val="center"/>
        <w:rPr>
          <w:rFonts w:ascii="GHEA Grapalat" w:hAnsi="GHEA Grapalat"/>
          <w:b/>
          <w:sz w:val="20"/>
          <w:szCs w:val="22"/>
          <w:lang w:val="af-ZA"/>
        </w:rPr>
      </w:pPr>
    </w:p>
    <w:p w14:paraId="5DBF1109" w14:textId="77777777" w:rsidR="004E60C0" w:rsidRPr="00A71D81" w:rsidRDefault="004E60C0" w:rsidP="00972342">
      <w:pPr>
        <w:ind w:firstLine="567"/>
        <w:jc w:val="center"/>
        <w:rPr>
          <w:rFonts w:ascii="GHEA Grapalat" w:hAnsi="GHEA Grapalat" w:cs="Sylfaen"/>
          <w:b/>
          <w:sz w:val="22"/>
          <w:szCs w:val="22"/>
          <w:lang w:val="af-ZA"/>
        </w:rPr>
      </w:pPr>
    </w:p>
    <w:p w14:paraId="05FD783D" w14:textId="77777777" w:rsidR="004E60C0" w:rsidRPr="00A71D81" w:rsidRDefault="004E60C0" w:rsidP="0097234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67FA7A33" w14:textId="77777777" w:rsidR="004E60C0" w:rsidRPr="00A71D81" w:rsidRDefault="004E60C0" w:rsidP="00972342">
      <w:pPr>
        <w:ind w:firstLine="567"/>
        <w:jc w:val="center"/>
        <w:rPr>
          <w:rFonts w:ascii="GHEA Grapalat" w:hAnsi="GHEA Grapalat"/>
          <w:i/>
          <w:sz w:val="20"/>
          <w:lang w:val="af-ZA"/>
        </w:rPr>
      </w:pPr>
    </w:p>
    <w:p w14:paraId="0F2EDFA8" w14:textId="2C9E6040" w:rsidR="004E60C0" w:rsidRDefault="003F4525" w:rsidP="00972342">
      <w:pPr>
        <w:ind w:firstLine="567"/>
        <w:jc w:val="center"/>
        <w:rPr>
          <w:rFonts w:ascii="GHEA Grapalat" w:hAnsi="GHEA Grapalat"/>
          <w:b/>
          <w:sz w:val="20"/>
          <w:lang w:val="af-ZA"/>
        </w:rPr>
      </w:pPr>
      <w:r>
        <w:rPr>
          <w:rFonts w:ascii="GHEA Grapalat" w:hAnsi="GHEA Grapalat"/>
          <w:b/>
          <w:sz w:val="20"/>
          <w:lang w:val="hy-AM"/>
        </w:rPr>
        <w:t>&lt;&lt;</w:t>
      </w:r>
      <w:r w:rsidR="005F33FB" w:rsidRPr="00D17203">
        <w:rPr>
          <w:rFonts w:ascii="GHEA Grapalat" w:hAnsi="GHEA Grapalat"/>
          <w:b/>
          <w:sz w:val="20"/>
          <w:lang w:val="af-ZA"/>
        </w:rPr>
        <w:t>ԵՐՔԱՂԼՈՒՅՍ</w:t>
      </w:r>
      <w:r>
        <w:rPr>
          <w:rFonts w:ascii="GHEA Grapalat" w:hAnsi="GHEA Grapalat"/>
          <w:b/>
          <w:sz w:val="20"/>
          <w:lang w:val="hy-AM"/>
        </w:rPr>
        <w:t>&gt;</w:t>
      </w:r>
      <w:r w:rsidR="004E60C0" w:rsidRPr="00D17203">
        <w:rPr>
          <w:rFonts w:ascii="GHEA Grapalat" w:hAnsi="GHEA Grapalat"/>
          <w:b/>
          <w:sz w:val="20"/>
          <w:lang w:val="af-ZA"/>
        </w:rPr>
        <w:t>&gt; ՓԲԸ</w:t>
      </w:r>
      <w:r w:rsidR="004E60C0" w:rsidRPr="00752623">
        <w:rPr>
          <w:rFonts w:ascii="GHEA Grapalat" w:hAnsi="GHEA Grapalat"/>
          <w:b/>
          <w:sz w:val="20"/>
          <w:lang w:val="af-ZA"/>
        </w:rPr>
        <w:t xml:space="preserve"> </w:t>
      </w:r>
      <w:r w:rsidR="004E60C0">
        <w:rPr>
          <w:rFonts w:ascii="GHEA Grapalat" w:hAnsi="GHEA Grapalat"/>
          <w:b/>
          <w:sz w:val="20"/>
          <w:lang w:val="af-ZA"/>
        </w:rPr>
        <w:t xml:space="preserve"> </w:t>
      </w:r>
      <w:r w:rsidR="004E60C0" w:rsidRPr="00752623">
        <w:rPr>
          <w:rFonts w:ascii="GHEA Grapalat" w:hAnsi="GHEA Grapalat"/>
          <w:b/>
          <w:sz w:val="20"/>
          <w:lang w:val="af-ZA"/>
        </w:rPr>
        <w:t>ԿԱՐԻՔՆԵՐԻ ՀԱՄԱՐ</w:t>
      </w:r>
      <w:r w:rsidR="004E60C0" w:rsidRPr="00D17203">
        <w:rPr>
          <w:rFonts w:ascii="GHEA Grapalat" w:hAnsi="GHEA Grapalat"/>
          <w:b/>
          <w:sz w:val="20"/>
          <w:lang w:val="af-ZA"/>
        </w:rPr>
        <w:t xml:space="preserve"> </w:t>
      </w:r>
      <w:r w:rsidR="00A731A1">
        <w:rPr>
          <w:rFonts w:ascii="GHEA Grapalat" w:hAnsi="GHEA Grapalat"/>
          <w:b/>
          <w:sz w:val="20"/>
          <w:lang w:val="af-ZA"/>
        </w:rPr>
        <w:t xml:space="preserve">ԼՈՒՍԱՏԵԽՆԻԿԱԿԱՆ </w:t>
      </w:r>
      <w:r w:rsidR="00A21A1D" w:rsidRPr="00A21A1D">
        <w:rPr>
          <w:rFonts w:ascii="GHEA Grapalat" w:hAnsi="GHEA Grapalat"/>
          <w:b/>
          <w:sz w:val="20"/>
          <w:lang w:val="af-ZA"/>
        </w:rPr>
        <w:t>ԱՊՐԱՆՔՆԵՐԻ</w:t>
      </w:r>
      <w:r w:rsidR="00775846" w:rsidRPr="00A21A1D">
        <w:rPr>
          <w:rFonts w:ascii="GHEA Grapalat" w:hAnsi="GHEA Grapalat"/>
          <w:b/>
          <w:sz w:val="20"/>
          <w:lang w:val="af-ZA"/>
        </w:rPr>
        <w:t xml:space="preserve"> </w:t>
      </w:r>
      <w:r w:rsidR="004E60C0" w:rsidRPr="00752623">
        <w:rPr>
          <w:rFonts w:ascii="GHEA Grapalat" w:hAnsi="GHEA Grapalat"/>
          <w:b/>
          <w:sz w:val="20"/>
          <w:lang w:val="af-ZA"/>
        </w:rPr>
        <w:t xml:space="preserve">ՁԵՌՔԲԵՐՄԱՆ ՆՊԱՏԱԿՈՎ ՀԱՅՏԱՐԱՐՎԱԾ </w:t>
      </w:r>
      <w:r w:rsidR="004E60C0" w:rsidRPr="00236CFA">
        <w:rPr>
          <w:rFonts w:ascii="GHEA Grapalat" w:hAnsi="GHEA Grapalat"/>
          <w:b/>
          <w:sz w:val="20"/>
          <w:lang w:val="af-ZA"/>
        </w:rPr>
        <w:t>ԳՆԱՆՇՄԱՆ</w:t>
      </w:r>
      <w:r w:rsidR="004E60C0">
        <w:rPr>
          <w:rFonts w:ascii="GHEA Grapalat" w:hAnsi="GHEA Grapalat"/>
          <w:b/>
          <w:sz w:val="20"/>
          <w:lang w:val="af-ZA"/>
        </w:rPr>
        <w:t xml:space="preserve"> </w:t>
      </w:r>
      <w:r w:rsidR="004E60C0" w:rsidRPr="00236CFA">
        <w:rPr>
          <w:rFonts w:ascii="GHEA Grapalat" w:hAnsi="GHEA Grapalat"/>
          <w:b/>
          <w:sz w:val="20"/>
          <w:lang w:val="af-ZA"/>
        </w:rPr>
        <w:t>ՀԱՐՑՄԱՆ</w:t>
      </w:r>
      <w:r w:rsidR="004E60C0">
        <w:rPr>
          <w:rFonts w:ascii="GHEA Grapalat" w:hAnsi="GHEA Grapalat"/>
          <w:b/>
          <w:sz w:val="20"/>
          <w:lang w:val="af-ZA"/>
        </w:rPr>
        <w:t xml:space="preserve"> </w:t>
      </w:r>
      <w:r w:rsidR="004E60C0" w:rsidRPr="00752623">
        <w:rPr>
          <w:rFonts w:ascii="GHEA Grapalat" w:hAnsi="GHEA Grapalat"/>
          <w:b/>
          <w:sz w:val="20"/>
          <w:lang w:val="af-ZA"/>
        </w:rPr>
        <w:t>ՀՐԱՎԵՐԻ</w:t>
      </w:r>
    </w:p>
    <w:p w14:paraId="1446DD71" w14:textId="77777777" w:rsidR="004E60C0" w:rsidRPr="00A71D81" w:rsidRDefault="004E60C0" w:rsidP="00972342">
      <w:pPr>
        <w:ind w:firstLine="567"/>
        <w:jc w:val="center"/>
        <w:rPr>
          <w:rFonts w:ascii="GHEA Grapalat" w:hAnsi="GHEA Grapalat" w:cs="Sylfaen"/>
          <w:b/>
          <w:sz w:val="20"/>
          <w:szCs w:val="22"/>
          <w:lang w:val="af-ZA"/>
        </w:rPr>
      </w:pPr>
    </w:p>
    <w:p w14:paraId="7DA9EE5F" w14:textId="77777777" w:rsidR="004E60C0" w:rsidRPr="00A71D81" w:rsidRDefault="004E60C0" w:rsidP="00972342">
      <w:pPr>
        <w:ind w:firstLine="567"/>
        <w:jc w:val="center"/>
        <w:rPr>
          <w:rFonts w:ascii="GHEA Grapalat" w:hAnsi="GHEA Grapalat" w:cs="Sylfaen"/>
          <w:b/>
          <w:sz w:val="20"/>
          <w:szCs w:val="22"/>
          <w:lang w:val="af-ZA"/>
        </w:rPr>
      </w:pPr>
    </w:p>
    <w:p w14:paraId="7B2AA6CC" w14:textId="04BBBFD8" w:rsidR="004E60C0" w:rsidRPr="00A71D81" w:rsidRDefault="004E60C0" w:rsidP="0097234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2E4DDCB7" w14:textId="77777777" w:rsidR="004E60C0" w:rsidRPr="00A71D81" w:rsidRDefault="004E60C0" w:rsidP="00972342">
      <w:pPr>
        <w:ind w:firstLine="567"/>
        <w:jc w:val="both"/>
        <w:rPr>
          <w:rFonts w:ascii="GHEA Grapalat" w:hAnsi="GHEA Grapalat"/>
          <w:sz w:val="20"/>
          <w:lang w:val="af-ZA"/>
        </w:rPr>
      </w:pPr>
    </w:p>
    <w:p w14:paraId="7C193503"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E13C0C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06D87D79"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A524E51"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2935E95"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6AA035D8"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F3E96C2"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3F2A618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7ED263A"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FE06E44"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FF2EF7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5D943A7" w14:textId="77777777" w:rsidR="004E60C0" w:rsidRPr="00A71D81" w:rsidRDefault="004E60C0" w:rsidP="00972342">
      <w:pPr>
        <w:ind w:firstLine="567"/>
        <w:jc w:val="both"/>
        <w:rPr>
          <w:rFonts w:ascii="GHEA Grapalat" w:hAnsi="GHEA Grapalat"/>
          <w:sz w:val="20"/>
          <w:lang w:val="af-ZA"/>
        </w:rPr>
      </w:pPr>
    </w:p>
    <w:p w14:paraId="3B0549F1" w14:textId="77777777" w:rsidR="004E60C0" w:rsidRPr="00A71D81" w:rsidRDefault="004E60C0" w:rsidP="00972342">
      <w:pPr>
        <w:ind w:firstLine="567"/>
        <w:jc w:val="both"/>
        <w:rPr>
          <w:rFonts w:ascii="GHEA Grapalat" w:hAnsi="GHEA Grapalat"/>
          <w:sz w:val="20"/>
          <w:lang w:val="af-ZA"/>
        </w:rPr>
      </w:pPr>
    </w:p>
    <w:p w14:paraId="54F26815" w14:textId="3EBA8086" w:rsidR="004E60C0" w:rsidRPr="00A71D81" w:rsidRDefault="004E60C0" w:rsidP="00972342">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28FDD0B" w14:textId="77777777" w:rsidR="004E60C0" w:rsidRPr="00A71D81" w:rsidRDefault="004E60C0" w:rsidP="00972342">
      <w:pPr>
        <w:ind w:firstLine="567"/>
        <w:jc w:val="both"/>
        <w:rPr>
          <w:rFonts w:ascii="GHEA Grapalat" w:hAnsi="GHEA Grapalat"/>
          <w:sz w:val="20"/>
          <w:lang w:val="af-ZA"/>
        </w:rPr>
      </w:pPr>
    </w:p>
    <w:p w14:paraId="141FF306" w14:textId="5584FB11"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28BAE2C1"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499DB15"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3D768DB8" w14:textId="77777777" w:rsidR="004E60C0" w:rsidRPr="00A71D81" w:rsidRDefault="004E60C0" w:rsidP="00972342">
      <w:pPr>
        <w:ind w:firstLine="1134"/>
        <w:jc w:val="both"/>
        <w:rPr>
          <w:rFonts w:ascii="GHEA Grapalat" w:hAnsi="GHEA Grapalat" w:cs="Times Armenian"/>
          <w:sz w:val="20"/>
          <w:lang w:val="af-ZA"/>
        </w:rPr>
      </w:pPr>
    </w:p>
    <w:p w14:paraId="0827A490" w14:textId="77777777" w:rsidR="004E60C0" w:rsidRPr="00A71D81" w:rsidRDefault="004E60C0" w:rsidP="00972342">
      <w:pPr>
        <w:ind w:firstLine="1134"/>
        <w:jc w:val="both"/>
        <w:rPr>
          <w:rFonts w:ascii="GHEA Grapalat" w:hAnsi="GHEA Grapalat" w:cs="Times Armenian"/>
          <w:sz w:val="20"/>
          <w:lang w:val="af-ZA"/>
        </w:rPr>
      </w:pPr>
    </w:p>
    <w:p w14:paraId="73E0DE2F" w14:textId="77777777" w:rsidR="004E60C0" w:rsidRPr="00A71D81" w:rsidRDefault="004E60C0" w:rsidP="00972342">
      <w:pPr>
        <w:ind w:firstLine="1134"/>
        <w:jc w:val="both"/>
        <w:rPr>
          <w:rFonts w:ascii="GHEA Grapalat" w:hAnsi="GHEA Grapalat" w:cs="Times Armenian"/>
          <w:sz w:val="20"/>
          <w:lang w:val="af-ZA"/>
        </w:rPr>
      </w:pPr>
    </w:p>
    <w:p w14:paraId="14B8A1EB" w14:textId="77777777" w:rsidR="004E60C0" w:rsidRPr="00A71D81" w:rsidRDefault="004E60C0" w:rsidP="00972342">
      <w:pPr>
        <w:ind w:firstLine="1134"/>
        <w:jc w:val="both"/>
        <w:rPr>
          <w:rFonts w:ascii="GHEA Grapalat" w:hAnsi="GHEA Grapalat" w:cs="Times Armenian"/>
          <w:sz w:val="20"/>
          <w:lang w:val="af-ZA"/>
        </w:rPr>
      </w:pPr>
    </w:p>
    <w:p w14:paraId="0A287D21" w14:textId="77777777" w:rsidR="004E60C0" w:rsidRPr="00A71D81" w:rsidRDefault="004E60C0" w:rsidP="00972342">
      <w:pPr>
        <w:ind w:firstLine="1134"/>
        <w:jc w:val="both"/>
        <w:rPr>
          <w:rFonts w:ascii="GHEA Grapalat" w:hAnsi="GHEA Grapalat" w:cs="Times Armenian"/>
          <w:sz w:val="20"/>
          <w:lang w:val="af-ZA"/>
        </w:rPr>
      </w:pPr>
    </w:p>
    <w:p w14:paraId="4E551CC6" w14:textId="77777777" w:rsidR="004E60C0" w:rsidRPr="00A71D81" w:rsidRDefault="004E60C0" w:rsidP="00972342">
      <w:pPr>
        <w:ind w:firstLine="1134"/>
        <w:jc w:val="both"/>
        <w:rPr>
          <w:rFonts w:ascii="GHEA Grapalat" w:hAnsi="GHEA Grapalat" w:cs="Times Armenian"/>
          <w:sz w:val="20"/>
          <w:lang w:val="af-ZA"/>
        </w:rPr>
      </w:pPr>
    </w:p>
    <w:p w14:paraId="323DC434"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69CC46E" w14:textId="7687879F" w:rsidR="004E60C0" w:rsidRPr="00A71D81" w:rsidRDefault="004E60C0" w:rsidP="0097234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292B6B">
        <w:rPr>
          <w:rFonts w:ascii="GHEA Grapalat" w:hAnsi="GHEA Grapalat" w:cs="Sylfaen"/>
          <w:sz w:val="20"/>
          <w:lang w:val="af-ZA"/>
        </w:rPr>
        <w:t>25/9</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72852A7"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70F7AE53" w14:textId="6C0CE5AF"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sidR="00584184">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8E7A84D" w14:textId="77777777" w:rsidR="004E60C0" w:rsidRPr="00A71D81" w:rsidRDefault="004E60C0" w:rsidP="0097234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5195FA5A" w14:textId="439AEA3B" w:rsidR="004E60C0" w:rsidRPr="00542E60" w:rsidRDefault="004E60C0" w:rsidP="00542E60">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sidR="00542E60">
        <w:rPr>
          <w:rFonts w:ascii="GHEA Grapalat" w:hAnsi="GHEA Grapalat" w:cs="Sylfaen"/>
          <w:szCs w:val="24"/>
        </w:rPr>
        <w:t xml:space="preserve">   </w:t>
      </w:r>
      <w:hyperlink r:id="rId9" w:history="1">
        <w:r w:rsidR="00A96794" w:rsidRPr="009A4E55">
          <w:rPr>
            <w:rStyle w:val="Hyperlink"/>
            <w:rFonts w:ascii="GHEA Grapalat" w:hAnsi="GHEA Grapalat"/>
            <w:lang w:val="hy-AM"/>
          </w:rPr>
          <w:t>narine</w:t>
        </w:r>
        <w:r w:rsidR="00A96794" w:rsidRPr="009A4E55">
          <w:rPr>
            <w:rStyle w:val="Hyperlink"/>
            <w:rFonts w:ascii="GHEA Grapalat" w:hAnsi="GHEA Grapalat"/>
          </w:rPr>
          <w:t>.abrahamyan@yerevan.am</w:t>
        </w:r>
      </w:hyperlink>
    </w:p>
    <w:p w14:paraId="01B2228B" w14:textId="77777777" w:rsidR="004E60C0" w:rsidRPr="00542E60" w:rsidRDefault="004E60C0" w:rsidP="00972342">
      <w:pPr>
        <w:jc w:val="center"/>
        <w:rPr>
          <w:rFonts w:ascii="GHEA Grapalat" w:hAnsi="GHEA Grapalat" w:cs="Sylfaen"/>
          <w:szCs w:val="22"/>
          <w:lang w:val="af-ZA"/>
        </w:rPr>
      </w:pPr>
    </w:p>
    <w:p w14:paraId="29E3EBCA" w14:textId="77777777" w:rsidR="004E60C0" w:rsidRPr="00542E60" w:rsidRDefault="004E60C0" w:rsidP="00972342">
      <w:pPr>
        <w:jc w:val="center"/>
        <w:rPr>
          <w:rFonts w:ascii="GHEA Grapalat" w:hAnsi="GHEA Grapalat" w:cs="Sylfaen"/>
          <w:szCs w:val="22"/>
          <w:lang w:val="af-ZA"/>
        </w:rPr>
      </w:pPr>
    </w:p>
    <w:p w14:paraId="27D96E31" w14:textId="77777777" w:rsidR="004E60C0" w:rsidRPr="00542E60" w:rsidRDefault="004E60C0" w:rsidP="00972342">
      <w:pPr>
        <w:jc w:val="center"/>
        <w:rPr>
          <w:rFonts w:ascii="GHEA Grapalat" w:hAnsi="GHEA Grapalat" w:cs="Sylfaen"/>
          <w:szCs w:val="22"/>
          <w:lang w:val="af-ZA"/>
        </w:rPr>
      </w:pPr>
    </w:p>
    <w:p w14:paraId="5B65150E" w14:textId="77777777" w:rsidR="004E60C0" w:rsidRPr="00542E60" w:rsidRDefault="004E60C0" w:rsidP="00972342">
      <w:pPr>
        <w:jc w:val="center"/>
        <w:rPr>
          <w:rFonts w:ascii="GHEA Grapalat" w:hAnsi="GHEA Grapalat" w:cs="Sylfaen"/>
          <w:szCs w:val="22"/>
          <w:lang w:val="af-ZA"/>
        </w:rPr>
      </w:pPr>
    </w:p>
    <w:p w14:paraId="4FE5B052" w14:textId="77777777" w:rsidR="004E60C0" w:rsidRPr="00542E60" w:rsidRDefault="004E60C0" w:rsidP="00972342">
      <w:pPr>
        <w:jc w:val="center"/>
        <w:rPr>
          <w:rFonts w:ascii="GHEA Grapalat" w:hAnsi="GHEA Grapalat" w:cs="Sylfaen"/>
          <w:szCs w:val="22"/>
          <w:lang w:val="af-ZA"/>
        </w:rPr>
      </w:pPr>
    </w:p>
    <w:p w14:paraId="39AA2BC1" w14:textId="77777777" w:rsidR="004E60C0" w:rsidRPr="00542E60" w:rsidRDefault="004E60C0" w:rsidP="00972342">
      <w:pPr>
        <w:jc w:val="center"/>
        <w:rPr>
          <w:rFonts w:ascii="GHEA Grapalat" w:hAnsi="GHEA Grapalat" w:cs="Sylfaen"/>
          <w:szCs w:val="22"/>
          <w:lang w:val="af-ZA"/>
        </w:rPr>
      </w:pPr>
    </w:p>
    <w:p w14:paraId="505D6F84" w14:textId="77777777" w:rsidR="004E60C0" w:rsidRPr="00542E60" w:rsidRDefault="004E60C0" w:rsidP="00972342">
      <w:pPr>
        <w:jc w:val="center"/>
        <w:rPr>
          <w:rFonts w:ascii="GHEA Grapalat" w:hAnsi="GHEA Grapalat" w:cs="Sylfaen"/>
          <w:szCs w:val="22"/>
          <w:lang w:val="af-ZA"/>
        </w:rPr>
      </w:pPr>
    </w:p>
    <w:p w14:paraId="2B8C0414" w14:textId="77777777" w:rsidR="004E60C0" w:rsidRPr="00542E60" w:rsidRDefault="004E60C0" w:rsidP="00972342">
      <w:pPr>
        <w:jc w:val="center"/>
        <w:rPr>
          <w:rFonts w:ascii="GHEA Grapalat" w:hAnsi="GHEA Grapalat" w:cs="Sylfaen"/>
          <w:szCs w:val="22"/>
          <w:lang w:val="af-ZA"/>
        </w:rPr>
      </w:pPr>
    </w:p>
    <w:p w14:paraId="35854709" w14:textId="77777777" w:rsidR="004E60C0" w:rsidRPr="00542E60" w:rsidRDefault="004E60C0" w:rsidP="00972342">
      <w:pPr>
        <w:jc w:val="center"/>
        <w:rPr>
          <w:rFonts w:ascii="GHEA Grapalat" w:hAnsi="GHEA Grapalat" w:cs="Sylfaen"/>
          <w:szCs w:val="22"/>
          <w:lang w:val="af-ZA"/>
        </w:rPr>
      </w:pPr>
    </w:p>
    <w:p w14:paraId="550300F4" w14:textId="77777777" w:rsidR="004E60C0" w:rsidRPr="00542E60" w:rsidRDefault="004E60C0" w:rsidP="00972342">
      <w:pPr>
        <w:jc w:val="center"/>
        <w:rPr>
          <w:rFonts w:ascii="GHEA Grapalat" w:hAnsi="GHEA Grapalat" w:cs="Sylfaen"/>
          <w:szCs w:val="22"/>
          <w:lang w:val="af-ZA"/>
        </w:rPr>
      </w:pPr>
    </w:p>
    <w:p w14:paraId="6F4884ED" w14:textId="77777777" w:rsidR="004E60C0" w:rsidRPr="00542E60" w:rsidRDefault="004E60C0" w:rsidP="00972342">
      <w:pPr>
        <w:jc w:val="center"/>
        <w:rPr>
          <w:rFonts w:ascii="GHEA Grapalat" w:hAnsi="GHEA Grapalat" w:cs="Sylfaen"/>
          <w:szCs w:val="22"/>
          <w:lang w:val="af-ZA"/>
        </w:rPr>
      </w:pPr>
    </w:p>
    <w:p w14:paraId="4C2074B4" w14:textId="77777777" w:rsidR="004E60C0" w:rsidRPr="00542E60" w:rsidRDefault="004E60C0" w:rsidP="00972342">
      <w:pPr>
        <w:jc w:val="center"/>
        <w:rPr>
          <w:rFonts w:ascii="GHEA Grapalat" w:hAnsi="GHEA Grapalat" w:cs="Sylfaen"/>
          <w:szCs w:val="22"/>
          <w:lang w:val="af-ZA"/>
        </w:rPr>
      </w:pPr>
    </w:p>
    <w:p w14:paraId="1429F9EE" w14:textId="77777777" w:rsidR="004E60C0" w:rsidRPr="00542E60" w:rsidRDefault="004E60C0" w:rsidP="00972342">
      <w:pPr>
        <w:jc w:val="center"/>
        <w:rPr>
          <w:rFonts w:ascii="GHEA Grapalat" w:hAnsi="GHEA Grapalat" w:cs="Sylfaen"/>
          <w:szCs w:val="22"/>
          <w:lang w:val="af-ZA"/>
        </w:rPr>
      </w:pPr>
    </w:p>
    <w:p w14:paraId="2965DF74" w14:textId="77777777" w:rsidR="004E60C0" w:rsidRPr="00542E60" w:rsidRDefault="004E60C0" w:rsidP="00972342">
      <w:pPr>
        <w:jc w:val="center"/>
        <w:rPr>
          <w:rFonts w:ascii="GHEA Grapalat" w:hAnsi="GHEA Grapalat" w:cs="Sylfaen"/>
          <w:szCs w:val="22"/>
          <w:lang w:val="af-ZA"/>
        </w:rPr>
      </w:pPr>
    </w:p>
    <w:p w14:paraId="443A1D43" w14:textId="77777777" w:rsidR="004E60C0" w:rsidRPr="00542E60" w:rsidRDefault="004E60C0" w:rsidP="00972342">
      <w:pPr>
        <w:jc w:val="center"/>
        <w:rPr>
          <w:rFonts w:ascii="GHEA Grapalat" w:hAnsi="GHEA Grapalat" w:cs="Sylfaen"/>
          <w:szCs w:val="22"/>
          <w:lang w:val="af-ZA"/>
        </w:rPr>
      </w:pPr>
    </w:p>
    <w:p w14:paraId="04816F0E" w14:textId="77777777" w:rsidR="004E60C0" w:rsidRPr="00542E60" w:rsidRDefault="004E60C0" w:rsidP="00972342">
      <w:pPr>
        <w:jc w:val="center"/>
        <w:rPr>
          <w:rFonts w:ascii="GHEA Grapalat" w:hAnsi="GHEA Grapalat" w:cs="Sylfaen"/>
          <w:szCs w:val="22"/>
          <w:lang w:val="af-ZA"/>
        </w:rPr>
      </w:pPr>
    </w:p>
    <w:p w14:paraId="748E2C26" w14:textId="77777777" w:rsidR="004E60C0" w:rsidRPr="00542E60" w:rsidRDefault="004E60C0" w:rsidP="00972342">
      <w:pPr>
        <w:jc w:val="center"/>
        <w:rPr>
          <w:rFonts w:ascii="GHEA Grapalat" w:hAnsi="GHEA Grapalat" w:cs="Sylfaen"/>
          <w:szCs w:val="22"/>
          <w:lang w:val="af-ZA"/>
        </w:rPr>
      </w:pPr>
    </w:p>
    <w:p w14:paraId="0D409343" w14:textId="77777777" w:rsidR="004E60C0" w:rsidRPr="00542E60" w:rsidRDefault="004E60C0" w:rsidP="00972342">
      <w:pPr>
        <w:jc w:val="center"/>
        <w:rPr>
          <w:rFonts w:ascii="GHEA Grapalat" w:hAnsi="GHEA Grapalat" w:cs="Sylfaen"/>
          <w:szCs w:val="22"/>
          <w:lang w:val="af-ZA"/>
        </w:rPr>
      </w:pPr>
    </w:p>
    <w:p w14:paraId="015E22B9" w14:textId="77777777" w:rsidR="004E60C0" w:rsidRPr="00542E60" w:rsidRDefault="004E60C0" w:rsidP="00972342">
      <w:pPr>
        <w:jc w:val="center"/>
        <w:rPr>
          <w:rFonts w:ascii="GHEA Grapalat" w:hAnsi="GHEA Grapalat" w:cs="Sylfaen"/>
          <w:szCs w:val="22"/>
          <w:lang w:val="af-ZA"/>
        </w:rPr>
      </w:pPr>
    </w:p>
    <w:p w14:paraId="1366BB39" w14:textId="77777777" w:rsidR="004E60C0" w:rsidRPr="00542E60" w:rsidRDefault="004E60C0" w:rsidP="00972342">
      <w:pPr>
        <w:jc w:val="center"/>
        <w:rPr>
          <w:rFonts w:ascii="GHEA Grapalat" w:hAnsi="GHEA Grapalat" w:cs="Sylfaen"/>
          <w:szCs w:val="22"/>
          <w:lang w:val="af-ZA"/>
        </w:rPr>
      </w:pPr>
    </w:p>
    <w:p w14:paraId="67292D08" w14:textId="77777777" w:rsidR="004E60C0" w:rsidRPr="00542E60" w:rsidRDefault="004E60C0" w:rsidP="00972342">
      <w:pPr>
        <w:jc w:val="center"/>
        <w:rPr>
          <w:rFonts w:ascii="GHEA Grapalat" w:hAnsi="GHEA Grapalat" w:cs="Sylfaen"/>
          <w:szCs w:val="22"/>
          <w:lang w:val="af-ZA"/>
        </w:rPr>
      </w:pPr>
    </w:p>
    <w:p w14:paraId="31B18182" w14:textId="77777777" w:rsidR="004E60C0" w:rsidRPr="00542E60" w:rsidRDefault="004E60C0" w:rsidP="00972342">
      <w:pPr>
        <w:jc w:val="center"/>
        <w:rPr>
          <w:rFonts w:ascii="GHEA Grapalat" w:hAnsi="GHEA Grapalat" w:cs="Sylfaen"/>
          <w:szCs w:val="22"/>
          <w:lang w:val="af-ZA"/>
        </w:rPr>
      </w:pPr>
    </w:p>
    <w:p w14:paraId="01C2221C" w14:textId="77777777" w:rsidR="004E60C0" w:rsidRPr="00542E60" w:rsidRDefault="004E60C0" w:rsidP="00972342">
      <w:pPr>
        <w:jc w:val="center"/>
        <w:rPr>
          <w:rFonts w:ascii="GHEA Grapalat" w:hAnsi="GHEA Grapalat" w:cs="Sylfaen"/>
          <w:szCs w:val="22"/>
          <w:lang w:val="af-ZA"/>
        </w:rPr>
      </w:pPr>
    </w:p>
    <w:p w14:paraId="0FA34366" w14:textId="77777777" w:rsidR="004E60C0" w:rsidRPr="00542E60" w:rsidRDefault="004E60C0" w:rsidP="00972342">
      <w:pPr>
        <w:jc w:val="center"/>
        <w:rPr>
          <w:rFonts w:ascii="GHEA Grapalat" w:hAnsi="GHEA Grapalat" w:cs="Sylfaen"/>
          <w:szCs w:val="22"/>
          <w:lang w:val="af-ZA"/>
        </w:rPr>
      </w:pPr>
    </w:p>
    <w:p w14:paraId="055D4E84" w14:textId="77777777" w:rsidR="004E60C0" w:rsidRPr="00542E60" w:rsidRDefault="004E60C0" w:rsidP="00972342">
      <w:pPr>
        <w:jc w:val="center"/>
        <w:rPr>
          <w:rFonts w:ascii="GHEA Grapalat" w:hAnsi="GHEA Grapalat" w:cs="Sylfaen"/>
          <w:szCs w:val="22"/>
          <w:lang w:val="af-ZA"/>
        </w:rPr>
      </w:pPr>
    </w:p>
    <w:p w14:paraId="6799D9BE" w14:textId="77777777" w:rsidR="004E60C0" w:rsidRPr="00542E60" w:rsidRDefault="004E60C0" w:rsidP="00972342">
      <w:pPr>
        <w:jc w:val="center"/>
        <w:rPr>
          <w:rFonts w:ascii="GHEA Grapalat" w:hAnsi="GHEA Grapalat" w:cs="Sylfaen"/>
          <w:szCs w:val="22"/>
          <w:lang w:val="af-ZA"/>
        </w:rPr>
      </w:pPr>
    </w:p>
    <w:p w14:paraId="14434C48" w14:textId="77777777" w:rsidR="004E60C0" w:rsidRPr="00542E60" w:rsidRDefault="004E60C0" w:rsidP="00972342">
      <w:pPr>
        <w:jc w:val="center"/>
        <w:rPr>
          <w:rFonts w:ascii="GHEA Grapalat" w:hAnsi="GHEA Grapalat" w:cs="Sylfaen"/>
          <w:szCs w:val="22"/>
          <w:lang w:val="af-ZA"/>
        </w:rPr>
      </w:pPr>
    </w:p>
    <w:p w14:paraId="74D21C1A" w14:textId="77777777" w:rsidR="004E60C0" w:rsidRPr="00542E60" w:rsidRDefault="004E60C0" w:rsidP="00972342">
      <w:pPr>
        <w:jc w:val="center"/>
        <w:rPr>
          <w:rFonts w:ascii="GHEA Grapalat" w:hAnsi="GHEA Grapalat" w:cs="Sylfaen"/>
          <w:szCs w:val="22"/>
          <w:lang w:val="af-ZA"/>
        </w:rPr>
      </w:pPr>
    </w:p>
    <w:p w14:paraId="3B8D0942" w14:textId="77777777" w:rsidR="004E60C0" w:rsidRPr="00542E60" w:rsidRDefault="004E60C0" w:rsidP="00972342">
      <w:pPr>
        <w:jc w:val="center"/>
        <w:rPr>
          <w:rFonts w:ascii="GHEA Grapalat" w:hAnsi="GHEA Grapalat" w:cs="Sylfaen"/>
          <w:szCs w:val="22"/>
          <w:lang w:val="af-ZA"/>
        </w:rPr>
      </w:pPr>
    </w:p>
    <w:p w14:paraId="2CA8ED8A" w14:textId="77777777" w:rsidR="004E60C0" w:rsidRPr="00542E60" w:rsidRDefault="004E60C0" w:rsidP="00972342">
      <w:pPr>
        <w:jc w:val="center"/>
        <w:rPr>
          <w:rFonts w:ascii="GHEA Grapalat" w:hAnsi="GHEA Grapalat" w:cs="Sylfaen"/>
          <w:szCs w:val="22"/>
          <w:lang w:val="af-ZA"/>
        </w:rPr>
      </w:pPr>
    </w:p>
    <w:p w14:paraId="67AD8253" w14:textId="77777777" w:rsidR="004E60C0" w:rsidRPr="00542E60" w:rsidRDefault="004E60C0" w:rsidP="00972342">
      <w:pPr>
        <w:jc w:val="center"/>
        <w:rPr>
          <w:rFonts w:ascii="GHEA Grapalat" w:hAnsi="GHEA Grapalat" w:cs="Sylfaen"/>
          <w:szCs w:val="22"/>
          <w:lang w:val="af-ZA"/>
        </w:rPr>
      </w:pPr>
    </w:p>
    <w:p w14:paraId="066D9707" w14:textId="77777777" w:rsidR="004E60C0" w:rsidRPr="00542E60" w:rsidRDefault="004E60C0" w:rsidP="00972342">
      <w:pPr>
        <w:jc w:val="center"/>
        <w:rPr>
          <w:rFonts w:ascii="GHEA Grapalat" w:hAnsi="GHEA Grapalat" w:cs="Sylfaen"/>
          <w:szCs w:val="22"/>
          <w:lang w:val="af-ZA"/>
        </w:rPr>
      </w:pPr>
    </w:p>
    <w:p w14:paraId="35479819" w14:textId="77777777" w:rsidR="004E60C0" w:rsidRPr="00542E60" w:rsidRDefault="004E60C0" w:rsidP="00972342">
      <w:pPr>
        <w:jc w:val="center"/>
        <w:rPr>
          <w:rFonts w:ascii="GHEA Grapalat" w:hAnsi="GHEA Grapalat" w:cs="Sylfaen"/>
          <w:szCs w:val="22"/>
          <w:lang w:val="af-ZA"/>
        </w:rPr>
      </w:pPr>
    </w:p>
    <w:p w14:paraId="16A2C589" w14:textId="253E6E14" w:rsidR="004E60C0" w:rsidRPr="00A71D81" w:rsidRDefault="004E60C0" w:rsidP="00972342">
      <w:pPr>
        <w:jc w:val="center"/>
        <w:rPr>
          <w:rFonts w:ascii="GHEA Grapalat" w:hAnsi="GHEA Grapalat"/>
          <w:szCs w:val="22"/>
          <w:lang w:val="af-ZA"/>
        </w:rPr>
      </w:pPr>
      <w:r w:rsidRPr="00A71D81">
        <w:rPr>
          <w:rFonts w:ascii="GHEA Grapalat" w:hAnsi="GHEA Grapalat" w:cs="Sylfaen"/>
          <w:szCs w:val="22"/>
        </w:rPr>
        <w:lastRenderedPageBreak/>
        <w:t>ՄԱՍ</w:t>
      </w:r>
      <w:r w:rsidR="005B0BE2">
        <w:rPr>
          <w:rFonts w:ascii="GHEA Grapalat" w:hAnsi="GHEA Grapalat" w:cs="Times Armenian"/>
          <w:szCs w:val="22"/>
          <w:lang w:val="af-ZA"/>
        </w:rPr>
        <w:t xml:space="preserve"> </w:t>
      </w:r>
      <w:r w:rsidRPr="00A71D81">
        <w:rPr>
          <w:rFonts w:ascii="GHEA Grapalat" w:hAnsi="GHEA Grapalat" w:cs="Times Armenian"/>
          <w:szCs w:val="22"/>
          <w:lang w:val="af-ZA"/>
        </w:rPr>
        <w:t>I</w:t>
      </w:r>
    </w:p>
    <w:p w14:paraId="7D80D30F" w14:textId="77777777" w:rsidR="004E60C0" w:rsidRPr="00A71D81" w:rsidRDefault="004E60C0" w:rsidP="00972342">
      <w:pPr>
        <w:pStyle w:val="Heading3"/>
        <w:spacing w:line="240" w:lineRule="auto"/>
        <w:ind w:firstLine="567"/>
        <w:rPr>
          <w:rFonts w:ascii="GHEA Grapalat" w:hAnsi="GHEA Grapalat"/>
          <w:sz w:val="24"/>
          <w:szCs w:val="22"/>
          <w:lang w:val="af-ZA"/>
        </w:rPr>
      </w:pPr>
    </w:p>
    <w:p w14:paraId="522DF2CA" w14:textId="77777777" w:rsidR="004E60C0" w:rsidRPr="00A71D81" w:rsidRDefault="004E60C0" w:rsidP="0097234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47C81177" w14:textId="77777777" w:rsidR="004E60C0" w:rsidRPr="00A71D81" w:rsidRDefault="004E60C0" w:rsidP="00972342">
      <w:pPr>
        <w:ind w:left="360"/>
        <w:jc w:val="center"/>
        <w:rPr>
          <w:rFonts w:ascii="GHEA Grapalat" w:hAnsi="GHEA Grapalat" w:cs="Sylfaen"/>
          <w:b/>
          <w:sz w:val="20"/>
        </w:rPr>
      </w:pPr>
    </w:p>
    <w:p w14:paraId="6152D327" w14:textId="2C805381" w:rsidR="004E60C0" w:rsidRDefault="004E60C0" w:rsidP="004E60C0">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B92997">
        <w:rPr>
          <w:rFonts w:ascii="GHEA Grapalat" w:hAnsi="GHEA Grapalat" w:cs="Sylfaen"/>
          <w:i w:val="0"/>
        </w:rPr>
        <w:t xml:space="preserve">&lt;&lt;Երքաղլույս&gt;&gt; ՓԲԸ </w:t>
      </w:r>
      <w:r w:rsidRPr="00AE2768">
        <w:rPr>
          <w:rFonts w:ascii="GHEA Grapalat" w:hAnsi="GHEA Grapalat" w:cs="Sylfaen"/>
          <w:i w:val="0"/>
        </w:rPr>
        <w:t>կարիքների</w:t>
      </w:r>
      <w:r w:rsidRPr="00B92997">
        <w:rPr>
          <w:rFonts w:ascii="GHEA Grapalat" w:hAnsi="GHEA Grapalat" w:cs="Sylfaen"/>
          <w:i w:val="0"/>
        </w:rPr>
        <w:t xml:space="preserve"> </w:t>
      </w:r>
      <w:r w:rsidRPr="00AE2768">
        <w:rPr>
          <w:rFonts w:ascii="GHEA Grapalat" w:hAnsi="GHEA Grapalat" w:cs="Sylfaen"/>
          <w:i w:val="0"/>
        </w:rPr>
        <w:t>համար</w:t>
      </w:r>
      <w:r w:rsidRPr="00B92997">
        <w:rPr>
          <w:rFonts w:ascii="GHEA Grapalat" w:hAnsi="GHEA Grapalat" w:cs="Sylfaen"/>
          <w:i w:val="0"/>
        </w:rPr>
        <w:t>`</w:t>
      </w:r>
      <w:r w:rsidR="009E7D7C" w:rsidRPr="00B92997">
        <w:rPr>
          <w:rFonts w:ascii="GHEA Grapalat" w:hAnsi="GHEA Grapalat" w:cs="Sylfaen"/>
          <w:i w:val="0"/>
        </w:rPr>
        <w:t xml:space="preserve"> </w:t>
      </w:r>
      <w:r w:rsidR="00A731A1">
        <w:rPr>
          <w:rFonts w:ascii="GHEA Grapalat" w:hAnsi="GHEA Grapalat" w:cs="Sylfaen"/>
          <w:i w:val="0"/>
        </w:rPr>
        <w:t>Լուսատեխնիկական</w:t>
      </w:r>
      <w:r w:rsidR="00775846" w:rsidRPr="002A14D8">
        <w:rPr>
          <w:rFonts w:ascii="GHEA Grapalat" w:hAnsi="GHEA Grapalat" w:cs="Sylfaen"/>
          <w:i w:val="0"/>
        </w:rPr>
        <w:t xml:space="preserve"> ապրանքների</w:t>
      </w:r>
      <w:r w:rsidR="00775846" w:rsidRPr="00582406">
        <w:rPr>
          <w:rFonts w:ascii="GHEA Grapalat" w:hAnsi="GHEA Grapalat"/>
          <w:i w:val="0"/>
          <w:sz w:val="22"/>
          <w:szCs w:val="22"/>
          <w:lang w:val="af-ZA"/>
        </w:rPr>
        <w:t xml:space="preserve"> </w:t>
      </w:r>
      <w:r w:rsidR="00557892" w:rsidRPr="007A4FB6">
        <w:rPr>
          <w:rFonts w:ascii="GHEA Grapalat" w:hAnsi="GHEA Grapalat" w:cs="Sylfaen"/>
          <w:i w:val="0"/>
        </w:rPr>
        <w:t xml:space="preserve">մատակարարման </w:t>
      </w:r>
      <w:r w:rsidRPr="00AE2768">
        <w:rPr>
          <w:rFonts w:ascii="GHEA Grapalat" w:hAnsi="GHEA Grapalat"/>
          <w:i w:val="0"/>
        </w:rPr>
        <w:t>ձեռքբերումը (այսուհետ` նաև ապրանք)</w:t>
      </w:r>
      <w:r w:rsidRPr="00AE2768">
        <w:rPr>
          <w:rFonts w:ascii="GHEA Grapalat" w:hAnsi="GHEA Grapalat"/>
          <w:i w:val="0"/>
          <w:lang w:val="af-ZA"/>
        </w:rPr>
        <w:t xml:space="preserve">, </w:t>
      </w:r>
      <w:r w:rsidRPr="00AE2768">
        <w:rPr>
          <w:rFonts w:ascii="GHEA Grapalat" w:hAnsi="GHEA Grapalat"/>
          <w:i w:val="0"/>
        </w:rPr>
        <w:t>որոնք</w:t>
      </w:r>
      <w:r w:rsidRPr="00AE2768">
        <w:rPr>
          <w:rFonts w:ascii="GHEA Grapalat" w:hAnsi="GHEA Grapalat"/>
          <w:i w:val="0"/>
          <w:lang w:val="af-ZA"/>
        </w:rPr>
        <w:t xml:space="preserve"> </w:t>
      </w:r>
      <w:r w:rsidRPr="00AE2768">
        <w:rPr>
          <w:rFonts w:ascii="GHEA Grapalat" w:hAnsi="GHEA Grapalat"/>
          <w:i w:val="0"/>
        </w:rPr>
        <w:t>խմբավորված</w:t>
      </w:r>
      <w:r w:rsidRPr="00AE2768">
        <w:rPr>
          <w:rFonts w:ascii="GHEA Grapalat" w:hAnsi="GHEA Grapalat"/>
          <w:i w:val="0"/>
          <w:lang w:val="af-ZA"/>
        </w:rPr>
        <w:t xml:space="preserve"> </w:t>
      </w:r>
      <w:r w:rsidR="00D365CD">
        <w:rPr>
          <w:rFonts w:ascii="GHEA Grapalat" w:hAnsi="GHEA Grapalat"/>
          <w:i w:val="0"/>
          <w:lang w:val="hy-AM"/>
        </w:rPr>
        <w:t>են</w:t>
      </w:r>
      <w:r w:rsidRPr="00AE2768">
        <w:rPr>
          <w:rFonts w:ascii="GHEA Grapalat" w:hAnsi="GHEA Grapalat"/>
          <w:i w:val="0"/>
          <w:lang w:val="af-ZA"/>
        </w:rPr>
        <w:t xml:space="preserve"> </w:t>
      </w:r>
      <w:r w:rsidRPr="006F695A">
        <w:rPr>
          <w:rFonts w:ascii="GHEA Grapalat" w:hAnsi="GHEA Grapalat"/>
          <w:i w:val="0"/>
          <w:sz w:val="24"/>
        </w:rPr>
        <w:t>«</w:t>
      </w:r>
      <w:r w:rsidR="004A7DBE">
        <w:rPr>
          <w:rFonts w:ascii="GHEA Grapalat" w:hAnsi="GHEA Grapalat"/>
          <w:i w:val="0"/>
          <w:sz w:val="24"/>
        </w:rPr>
        <w:t>7</w:t>
      </w:r>
      <w:r w:rsidRPr="006F695A">
        <w:rPr>
          <w:rFonts w:ascii="GHEA Grapalat" w:hAnsi="GHEA Grapalat"/>
          <w:i w:val="0"/>
          <w:sz w:val="24"/>
        </w:rPr>
        <w:t>»</w:t>
      </w:r>
      <w:r w:rsidRPr="006F695A">
        <w:rPr>
          <w:rFonts w:ascii="GHEA Grapalat" w:hAnsi="GHEA Grapalat"/>
          <w:i w:val="0"/>
          <w:sz w:val="24"/>
          <w:lang w:val="af-ZA"/>
        </w:rPr>
        <w:t xml:space="preserve"> </w:t>
      </w:r>
      <w:r w:rsidRPr="00AE2768">
        <w:rPr>
          <w:rFonts w:ascii="GHEA Grapalat" w:hAnsi="GHEA Grapalat" w:cs="Sylfaen"/>
          <w:i w:val="0"/>
        </w:rPr>
        <w:t>չափաբաժ</w:t>
      </w:r>
      <w:r w:rsidR="002A2200">
        <w:rPr>
          <w:rFonts w:ascii="GHEA Grapalat" w:hAnsi="GHEA Grapalat" w:cs="Sylfaen"/>
          <w:i w:val="0"/>
          <w:lang w:val="hy-AM"/>
        </w:rPr>
        <w:t>ին</w:t>
      </w:r>
      <w:r w:rsidRPr="00AE2768">
        <w:rPr>
          <w:rFonts w:ascii="GHEA Grapalat" w:hAnsi="GHEA Grapalat" w:cs="Sylfaen"/>
          <w:i w:val="0"/>
        </w:rPr>
        <w:t>ն</w:t>
      </w:r>
      <w:r w:rsidR="002A2200">
        <w:rPr>
          <w:rFonts w:ascii="GHEA Grapalat" w:hAnsi="GHEA Grapalat" w:cs="Sylfaen"/>
          <w:i w:val="0"/>
          <w:lang w:val="hy-AM"/>
        </w:rPr>
        <w:t>եր</w:t>
      </w:r>
      <w:r w:rsidRPr="00AE2768">
        <w:rPr>
          <w:rFonts w:ascii="GHEA Grapalat" w:hAnsi="GHEA Grapalat" w:cs="Sylfaen"/>
          <w:i w:val="0"/>
        </w:rPr>
        <w:t>ում</w:t>
      </w:r>
      <w:r w:rsidRPr="00AE2768">
        <w:rPr>
          <w:rFonts w:ascii="GHEA Grapalat" w:hAnsi="GHEA Grapalat" w:cs="Times Armenian"/>
          <w:i w:val="0"/>
          <w:lang w:val="af-ZA"/>
        </w:rPr>
        <w:t>`</w:t>
      </w:r>
    </w:p>
    <w:p w14:paraId="1E6F98B6" w14:textId="77777777" w:rsidR="00983B5D" w:rsidRPr="00983B5D" w:rsidRDefault="00983B5D" w:rsidP="00983B5D">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731EC6" w:rsidRPr="00161552" w14:paraId="15999A8E" w14:textId="77777777" w:rsidTr="00086ED7">
        <w:trPr>
          <w:trHeight w:val="480"/>
        </w:trPr>
        <w:tc>
          <w:tcPr>
            <w:tcW w:w="4410" w:type="dxa"/>
            <w:gridSpan w:val="2"/>
            <w:vAlign w:val="center"/>
          </w:tcPr>
          <w:p w14:paraId="44DEBB20"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 xml:space="preserve">Չափաբաժինների </w:t>
            </w:r>
          </w:p>
        </w:tc>
        <w:tc>
          <w:tcPr>
            <w:tcW w:w="5940" w:type="dxa"/>
            <w:vMerge w:val="restart"/>
            <w:vAlign w:val="center"/>
          </w:tcPr>
          <w:p w14:paraId="2FBD8B66" w14:textId="77777777" w:rsidR="00731EC6" w:rsidRPr="00161552" w:rsidRDefault="00731EC6" w:rsidP="00086ED7">
            <w:pPr>
              <w:pStyle w:val="BodyTextIndent2"/>
              <w:spacing w:line="240" w:lineRule="auto"/>
              <w:ind w:firstLine="0"/>
              <w:jc w:val="center"/>
              <w:rPr>
                <w:rFonts w:ascii="GHEA Grapalat" w:hAnsi="GHEA Grapalat"/>
                <w:b/>
                <w:bCs/>
                <w:i/>
                <w:iCs/>
              </w:rPr>
            </w:pPr>
            <w:r w:rsidRPr="00161552">
              <w:rPr>
                <w:rFonts w:ascii="GHEA Grapalat" w:hAnsi="GHEA Grapalat"/>
                <w:b/>
                <w:bCs/>
                <w:i/>
                <w:iCs/>
              </w:rPr>
              <w:t>Չափաբաժնի անվանումը</w:t>
            </w:r>
          </w:p>
        </w:tc>
      </w:tr>
      <w:tr w:rsidR="00731EC6" w:rsidRPr="00161552" w14:paraId="26FB652E" w14:textId="77777777" w:rsidTr="00086ED7">
        <w:trPr>
          <w:trHeight w:val="292"/>
        </w:trPr>
        <w:tc>
          <w:tcPr>
            <w:tcW w:w="1701" w:type="dxa"/>
            <w:vAlign w:val="center"/>
          </w:tcPr>
          <w:p w14:paraId="40CAEC8A"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համարները</w:t>
            </w:r>
          </w:p>
        </w:tc>
        <w:tc>
          <w:tcPr>
            <w:tcW w:w="2709" w:type="dxa"/>
            <w:vAlign w:val="center"/>
          </w:tcPr>
          <w:p w14:paraId="43E13164" w14:textId="77777777" w:rsidR="00731EC6" w:rsidRPr="00161552" w:rsidRDefault="00731EC6" w:rsidP="00086ED7">
            <w:pPr>
              <w:pStyle w:val="BodyTextIndent2"/>
              <w:spacing w:line="240" w:lineRule="auto"/>
              <w:ind w:hanging="9"/>
              <w:jc w:val="center"/>
              <w:rPr>
                <w:rFonts w:ascii="GHEA Grapalat" w:hAnsi="GHEA Grapalat"/>
                <w:b/>
                <w:bCs/>
                <w:i/>
                <w:iCs/>
                <w:sz w:val="24"/>
                <w:szCs w:val="22"/>
                <w:lang w:val="en-US"/>
              </w:rPr>
            </w:pPr>
            <w:r w:rsidRPr="00161552">
              <w:rPr>
                <w:rFonts w:ascii="GHEA Grapalat" w:hAnsi="GHEA Grapalat"/>
                <w:b/>
                <w:bCs/>
                <w:i/>
                <w:iCs/>
                <w:sz w:val="24"/>
                <w:szCs w:val="22"/>
                <w:lang w:val="hy-AM"/>
              </w:rPr>
              <w:t>գնման</w:t>
            </w:r>
            <w:r w:rsidRPr="00161552">
              <w:rPr>
                <w:rFonts w:ascii="GHEA Grapalat" w:hAnsi="GHEA Grapalat"/>
                <w:b/>
                <w:bCs/>
                <w:i/>
                <w:iCs/>
                <w:sz w:val="24"/>
                <w:szCs w:val="22"/>
                <w:lang w:val="en-US"/>
              </w:rPr>
              <w:t xml:space="preserve"> </w:t>
            </w:r>
            <w:r w:rsidRPr="00161552">
              <w:rPr>
                <w:rFonts w:ascii="GHEA Grapalat" w:hAnsi="GHEA Grapalat"/>
                <w:b/>
                <w:bCs/>
                <w:i/>
                <w:iCs/>
                <w:sz w:val="24"/>
                <w:szCs w:val="22"/>
                <w:lang w:val="hy-AM"/>
              </w:rPr>
              <w:t xml:space="preserve"> գինը</w:t>
            </w:r>
          </w:p>
          <w:p w14:paraId="31309934" w14:textId="77777777" w:rsidR="00731EC6" w:rsidRPr="00161552" w:rsidRDefault="00731EC6" w:rsidP="00086ED7">
            <w:pPr>
              <w:pStyle w:val="BodyTextIndent2"/>
              <w:spacing w:line="240" w:lineRule="auto"/>
              <w:ind w:hanging="9"/>
              <w:jc w:val="center"/>
              <w:rPr>
                <w:rFonts w:ascii="GHEA Grapalat" w:hAnsi="GHEA Grapalat"/>
                <w:b/>
                <w:bCs/>
                <w:i/>
                <w:iCs/>
                <w:szCs w:val="22"/>
                <w:lang w:val="en-US"/>
              </w:rPr>
            </w:pPr>
            <w:r w:rsidRPr="00161552">
              <w:rPr>
                <w:rFonts w:ascii="GHEA Grapalat" w:hAnsi="GHEA Grapalat"/>
                <w:b/>
                <w:bCs/>
                <w:i/>
                <w:iCs/>
                <w:szCs w:val="22"/>
                <w:lang w:val="en-US"/>
              </w:rPr>
              <w:t xml:space="preserve"> ՀՀ դրամ </w:t>
            </w:r>
          </w:p>
        </w:tc>
        <w:tc>
          <w:tcPr>
            <w:tcW w:w="5940" w:type="dxa"/>
            <w:vMerge/>
            <w:vAlign w:val="center"/>
          </w:tcPr>
          <w:p w14:paraId="30722B7F" w14:textId="77777777" w:rsidR="00731EC6" w:rsidRPr="00161552" w:rsidRDefault="00731EC6" w:rsidP="00086ED7">
            <w:pPr>
              <w:pStyle w:val="BodyTextIndent2"/>
              <w:spacing w:line="240" w:lineRule="auto"/>
              <w:ind w:firstLine="0"/>
              <w:jc w:val="center"/>
              <w:rPr>
                <w:rFonts w:ascii="GHEA Grapalat" w:hAnsi="GHEA Grapalat"/>
                <w:b/>
                <w:bCs/>
                <w:i/>
                <w:iCs/>
              </w:rPr>
            </w:pPr>
          </w:p>
        </w:tc>
      </w:tr>
      <w:tr w:rsidR="005A5E43" w14:paraId="706869A5"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D52619F" w14:textId="4135C8CF" w:rsidR="005A5E43" w:rsidRPr="00161552" w:rsidRDefault="005A5E43" w:rsidP="005A5E43">
            <w:pPr>
              <w:pStyle w:val="BodyTextIndent2"/>
              <w:spacing w:line="240" w:lineRule="auto"/>
              <w:ind w:firstLine="0"/>
              <w:jc w:val="center"/>
              <w:rPr>
                <w:rFonts w:ascii="Arial" w:hAnsi="Arial" w:cs="Arial"/>
                <w:sz w:val="22"/>
              </w:rPr>
            </w:pPr>
            <w:r>
              <w:rPr>
                <w:rFonts w:ascii="Arial" w:hAnsi="Arial" w:cs="Arial"/>
                <w:lang w:val="en-US"/>
              </w:rPr>
              <w:t>1</w:t>
            </w:r>
            <w:r>
              <w:rPr>
                <w:rFonts w:ascii="Arial" w:hAnsi="Arial" w:cs="Arial"/>
                <w:lang w:val="hy-AM"/>
              </w:rPr>
              <w:t xml:space="preserve"> </w:t>
            </w:r>
          </w:p>
        </w:tc>
        <w:tc>
          <w:tcPr>
            <w:tcW w:w="2709" w:type="dxa"/>
            <w:tcBorders>
              <w:top w:val="single" w:sz="4" w:space="0" w:color="auto"/>
              <w:left w:val="single" w:sz="4" w:space="0" w:color="auto"/>
              <w:bottom w:val="single" w:sz="4" w:space="0" w:color="auto"/>
              <w:right w:val="single" w:sz="4" w:space="0" w:color="auto"/>
            </w:tcBorders>
            <w:vAlign w:val="center"/>
          </w:tcPr>
          <w:p w14:paraId="1C77E954" w14:textId="6FF8BC6D" w:rsidR="005A5E43" w:rsidRPr="00161552" w:rsidRDefault="005A5E43" w:rsidP="005A5E43">
            <w:pPr>
              <w:jc w:val="center"/>
              <w:rPr>
                <w:rFonts w:ascii="Arial LatArm" w:hAnsi="Arial LatArm" w:cs="Arial"/>
              </w:rPr>
            </w:pPr>
            <w:r>
              <w:rPr>
                <w:rFonts w:ascii="Arial LatArm" w:hAnsi="Arial LatArm" w:cs="Arial"/>
              </w:rPr>
              <w:t>270000</w:t>
            </w:r>
          </w:p>
        </w:tc>
        <w:tc>
          <w:tcPr>
            <w:tcW w:w="5940" w:type="dxa"/>
            <w:tcBorders>
              <w:top w:val="single" w:sz="4" w:space="0" w:color="auto"/>
              <w:left w:val="single" w:sz="4" w:space="0" w:color="auto"/>
              <w:bottom w:val="single" w:sz="4" w:space="0" w:color="auto"/>
              <w:right w:val="single" w:sz="4" w:space="0" w:color="auto"/>
            </w:tcBorders>
            <w:vAlign w:val="center"/>
          </w:tcPr>
          <w:p w14:paraId="3F3F09D1" w14:textId="5E9EF250" w:rsidR="005A5E43" w:rsidRDefault="005A5E43" w:rsidP="005A5E43">
            <w:pPr>
              <w:jc w:val="both"/>
              <w:rPr>
                <w:rFonts w:ascii="Arial LatArm" w:hAnsi="Arial LatArm" w:cs="Arial"/>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7 </w:t>
            </w:r>
            <w:r>
              <w:rPr>
                <w:rFonts w:ascii="Arial" w:hAnsi="Arial" w:cs="Arial"/>
              </w:rPr>
              <w:t>վտ</w:t>
            </w:r>
            <w:r>
              <w:rPr>
                <w:rFonts w:ascii="Arial LatArm" w:hAnsi="Arial LatArm" w:cs="Arial"/>
              </w:rPr>
              <w:t xml:space="preserve">        </w:t>
            </w:r>
          </w:p>
        </w:tc>
      </w:tr>
      <w:tr w:rsidR="005A5E43" w14:paraId="37EBF674"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6B3817F" w14:textId="1F2B848D"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2</w:t>
            </w:r>
          </w:p>
        </w:tc>
        <w:tc>
          <w:tcPr>
            <w:tcW w:w="2709" w:type="dxa"/>
            <w:tcBorders>
              <w:top w:val="single" w:sz="4" w:space="0" w:color="auto"/>
              <w:left w:val="single" w:sz="4" w:space="0" w:color="auto"/>
              <w:bottom w:val="single" w:sz="4" w:space="0" w:color="auto"/>
              <w:right w:val="single" w:sz="4" w:space="0" w:color="auto"/>
            </w:tcBorders>
            <w:vAlign w:val="center"/>
          </w:tcPr>
          <w:p w14:paraId="4F7BAF04" w14:textId="346188C6" w:rsidR="005A5E43" w:rsidRPr="00161552" w:rsidRDefault="005A5E43" w:rsidP="005A5E43">
            <w:pPr>
              <w:jc w:val="center"/>
              <w:rPr>
                <w:rFonts w:ascii="Arial LatArm" w:hAnsi="Arial LatArm" w:cs="Arial"/>
              </w:rPr>
            </w:pPr>
            <w:r>
              <w:rPr>
                <w:rFonts w:ascii="Arial LatArm" w:hAnsi="Arial LatArm" w:cs="Arial"/>
              </w:rPr>
              <w:t>1320000</w:t>
            </w:r>
          </w:p>
        </w:tc>
        <w:tc>
          <w:tcPr>
            <w:tcW w:w="5940" w:type="dxa"/>
            <w:tcBorders>
              <w:top w:val="single" w:sz="4" w:space="0" w:color="auto"/>
              <w:left w:val="single" w:sz="4" w:space="0" w:color="auto"/>
              <w:bottom w:val="single" w:sz="4" w:space="0" w:color="auto"/>
              <w:right w:val="single" w:sz="4" w:space="0" w:color="auto"/>
            </w:tcBorders>
            <w:vAlign w:val="center"/>
          </w:tcPr>
          <w:p w14:paraId="56F60A0A" w14:textId="12C2CF4A" w:rsidR="005A5E43" w:rsidRDefault="005A5E43" w:rsidP="005A5E43">
            <w:pPr>
              <w:jc w:val="both"/>
              <w:rPr>
                <w:rFonts w:ascii="Arial LatArm" w:hAnsi="Arial LatArm" w:cs="Arial"/>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15 </w:t>
            </w:r>
            <w:r>
              <w:rPr>
                <w:rFonts w:ascii="Arial" w:hAnsi="Arial" w:cs="Arial"/>
              </w:rPr>
              <w:t>վտ</w:t>
            </w:r>
            <w:r>
              <w:rPr>
                <w:rFonts w:ascii="Arial LatArm" w:hAnsi="Arial LatArm" w:cs="Arial"/>
              </w:rPr>
              <w:t xml:space="preserve">        </w:t>
            </w:r>
          </w:p>
        </w:tc>
      </w:tr>
      <w:tr w:rsidR="005A5E43" w14:paraId="5DA1169B"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02FDC4E" w14:textId="6388D296"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3</w:t>
            </w:r>
          </w:p>
        </w:tc>
        <w:tc>
          <w:tcPr>
            <w:tcW w:w="2709" w:type="dxa"/>
            <w:tcBorders>
              <w:top w:val="single" w:sz="4" w:space="0" w:color="auto"/>
              <w:left w:val="single" w:sz="4" w:space="0" w:color="auto"/>
              <w:bottom w:val="single" w:sz="4" w:space="0" w:color="auto"/>
              <w:right w:val="single" w:sz="4" w:space="0" w:color="auto"/>
            </w:tcBorders>
            <w:vAlign w:val="center"/>
          </w:tcPr>
          <w:p w14:paraId="77239771" w14:textId="1CC8F26B" w:rsidR="005A5E43" w:rsidRPr="00161552" w:rsidRDefault="005A5E43" w:rsidP="005A5E43">
            <w:pPr>
              <w:jc w:val="center"/>
              <w:rPr>
                <w:rFonts w:ascii="Arial LatArm" w:hAnsi="Arial LatArm" w:cs="Arial"/>
              </w:rPr>
            </w:pPr>
            <w:r>
              <w:rPr>
                <w:rFonts w:ascii="Arial LatArm" w:hAnsi="Arial LatArm" w:cs="Arial"/>
              </w:rPr>
              <w:t>3580000</w:t>
            </w:r>
          </w:p>
        </w:tc>
        <w:tc>
          <w:tcPr>
            <w:tcW w:w="5940" w:type="dxa"/>
            <w:tcBorders>
              <w:top w:val="single" w:sz="4" w:space="0" w:color="auto"/>
              <w:left w:val="single" w:sz="4" w:space="0" w:color="auto"/>
              <w:bottom w:val="single" w:sz="4" w:space="0" w:color="auto"/>
              <w:right w:val="single" w:sz="4" w:space="0" w:color="auto"/>
            </w:tcBorders>
            <w:vAlign w:val="center"/>
          </w:tcPr>
          <w:p w14:paraId="2B75B4AD" w14:textId="569716C2" w:rsidR="005A5E43" w:rsidRDefault="005A5E43" w:rsidP="005A5E43">
            <w:pPr>
              <w:jc w:val="both"/>
              <w:rPr>
                <w:rFonts w:ascii="Arial LatArm" w:hAnsi="Arial LatArm" w:cs="Arial"/>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80 </w:t>
            </w:r>
            <w:r>
              <w:rPr>
                <w:rFonts w:ascii="Arial" w:hAnsi="Arial" w:cs="Arial"/>
              </w:rPr>
              <w:t>վտ</w:t>
            </w:r>
            <w:r>
              <w:rPr>
                <w:rFonts w:ascii="Arial LatArm" w:hAnsi="Arial LatArm" w:cs="Arial"/>
              </w:rPr>
              <w:t xml:space="preserve">        </w:t>
            </w:r>
          </w:p>
        </w:tc>
      </w:tr>
      <w:tr w:rsidR="005A5E43" w14:paraId="70F76A70"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30054AC" w14:textId="1303BBA2"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4</w:t>
            </w:r>
          </w:p>
        </w:tc>
        <w:tc>
          <w:tcPr>
            <w:tcW w:w="2709" w:type="dxa"/>
            <w:tcBorders>
              <w:top w:val="single" w:sz="4" w:space="0" w:color="auto"/>
              <w:left w:val="single" w:sz="4" w:space="0" w:color="auto"/>
              <w:bottom w:val="single" w:sz="4" w:space="0" w:color="auto"/>
              <w:right w:val="single" w:sz="4" w:space="0" w:color="auto"/>
            </w:tcBorders>
            <w:vAlign w:val="center"/>
          </w:tcPr>
          <w:p w14:paraId="4EBD352F" w14:textId="6408A838" w:rsidR="005A5E43" w:rsidRPr="00161552" w:rsidRDefault="005A5E43" w:rsidP="005A5E43">
            <w:pPr>
              <w:jc w:val="center"/>
              <w:rPr>
                <w:rFonts w:ascii="Arial LatArm" w:hAnsi="Arial LatArm" w:cs="Arial"/>
              </w:rPr>
            </w:pPr>
            <w:r>
              <w:rPr>
                <w:rFonts w:ascii="Arial LatArm" w:hAnsi="Arial LatArm" w:cs="Arial"/>
              </w:rPr>
              <w:t>3800000</w:t>
            </w:r>
          </w:p>
        </w:tc>
        <w:tc>
          <w:tcPr>
            <w:tcW w:w="5940" w:type="dxa"/>
            <w:tcBorders>
              <w:top w:val="single" w:sz="4" w:space="0" w:color="auto"/>
              <w:left w:val="single" w:sz="4" w:space="0" w:color="auto"/>
              <w:bottom w:val="single" w:sz="4" w:space="0" w:color="auto"/>
              <w:right w:val="single" w:sz="4" w:space="0" w:color="auto"/>
            </w:tcBorders>
            <w:vAlign w:val="center"/>
          </w:tcPr>
          <w:p w14:paraId="4BAE18BA" w14:textId="7D50F840" w:rsidR="005A5E43" w:rsidRDefault="005A5E43" w:rsidP="005A5E43">
            <w:pPr>
              <w:jc w:val="both"/>
              <w:rPr>
                <w:rFonts w:ascii="Arial LatArm" w:hAnsi="Arial LatArm" w:cs="Arial"/>
              </w:rPr>
            </w:pPr>
            <w:r>
              <w:rPr>
                <w:rFonts w:ascii="Arial" w:hAnsi="Arial" w:cs="Arial"/>
              </w:rPr>
              <w:t>Լուսարձակ</w:t>
            </w:r>
            <w:r>
              <w:rPr>
                <w:rFonts w:ascii="Arial LatArm" w:hAnsi="Arial LatArm" w:cs="Arial"/>
              </w:rPr>
              <w:t xml:space="preserve"> LED 50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tc>
      </w:tr>
      <w:tr w:rsidR="005A5E43" w14:paraId="10956F2E"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E2F0E52" w14:textId="4FD704E3"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5</w:t>
            </w:r>
          </w:p>
        </w:tc>
        <w:tc>
          <w:tcPr>
            <w:tcW w:w="2709" w:type="dxa"/>
            <w:tcBorders>
              <w:top w:val="single" w:sz="4" w:space="0" w:color="auto"/>
              <w:left w:val="single" w:sz="4" w:space="0" w:color="auto"/>
              <w:bottom w:val="single" w:sz="4" w:space="0" w:color="auto"/>
              <w:right w:val="single" w:sz="4" w:space="0" w:color="auto"/>
            </w:tcBorders>
            <w:vAlign w:val="center"/>
          </w:tcPr>
          <w:p w14:paraId="5E452266" w14:textId="3B2A52C5" w:rsidR="005A5E43" w:rsidRPr="00161552" w:rsidRDefault="005A5E43" w:rsidP="005A5E43">
            <w:pPr>
              <w:jc w:val="center"/>
              <w:rPr>
                <w:rFonts w:ascii="Arial LatArm" w:hAnsi="Arial LatArm" w:cs="Arial"/>
              </w:rPr>
            </w:pPr>
            <w:r>
              <w:rPr>
                <w:rFonts w:ascii="Arial LatArm" w:hAnsi="Arial LatArm" w:cs="Arial"/>
              </w:rPr>
              <w:t>6400000</w:t>
            </w:r>
          </w:p>
        </w:tc>
        <w:tc>
          <w:tcPr>
            <w:tcW w:w="5940" w:type="dxa"/>
            <w:tcBorders>
              <w:top w:val="single" w:sz="4" w:space="0" w:color="auto"/>
              <w:left w:val="single" w:sz="4" w:space="0" w:color="auto"/>
              <w:bottom w:val="single" w:sz="4" w:space="0" w:color="auto"/>
              <w:right w:val="single" w:sz="4" w:space="0" w:color="auto"/>
            </w:tcBorders>
            <w:vAlign w:val="center"/>
          </w:tcPr>
          <w:p w14:paraId="1D458F41" w14:textId="26509F0B" w:rsidR="005A5E43" w:rsidRDefault="005A5E43" w:rsidP="005A5E43">
            <w:pPr>
              <w:jc w:val="both"/>
              <w:rPr>
                <w:rFonts w:ascii="Arial LatArm" w:hAnsi="Arial LatArm" w:cs="Arial"/>
              </w:rPr>
            </w:pPr>
            <w:r>
              <w:rPr>
                <w:rFonts w:ascii="Arial" w:hAnsi="Arial" w:cs="Arial"/>
              </w:rPr>
              <w:t>Լուսարձակ</w:t>
            </w:r>
            <w:r>
              <w:rPr>
                <w:rFonts w:ascii="Arial LatArm" w:hAnsi="Arial LatArm" w:cs="Arial"/>
              </w:rPr>
              <w:t xml:space="preserve"> LED 100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tc>
      </w:tr>
      <w:tr w:rsidR="005A5E43" w14:paraId="1325F8F9"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6EB3074" w14:textId="32CD1258"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6</w:t>
            </w:r>
          </w:p>
        </w:tc>
        <w:tc>
          <w:tcPr>
            <w:tcW w:w="2709" w:type="dxa"/>
            <w:tcBorders>
              <w:top w:val="single" w:sz="4" w:space="0" w:color="auto"/>
              <w:left w:val="single" w:sz="4" w:space="0" w:color="auto"/>
              <w:bottom w:val="single" w:sz="4" w:space="0" w:color="auto"/>
              <w:right w:val="single" w:sz="4" w:space="0" w:color="auto"/>
            </w:tcBorders>
            <w:vAlign w:val="center"/>
          </w:tcPr>
          <w:p w14:paraId="27AE955A" w14:textId="61B63505" w:rsidR="005A5E43" w:rsidRPr="00161552" w:rsidRDefault="005A5E43" w:rsidP="005A5E43">
            <w:pPr>
              <w:jc w:val="center"/>
              <w:rPr>
                <w:rFonts w:ascii="Arial LatArm" w:hAnsi="Arial LatArm" w:cs="Arial"/>
              </w:rPr>
            </w:pPr>
            <w:r>
              <w:rPr>
                <w:rFonts w:ascii="Arial LatArm" w:hAnsi="Arial LatArm" w:cs="Arial"/>
              </w:rPr>
              <w:t>2680000</w:t>
            </w:r>
          </w:p>
        </w:tc>
        <w:tc>
          <w:tcPr>
            <w:tcW w:w="5940" w:type="dxa"/>
            <w:tcBorders>
              <w:top w:val="single" w:sz="4" w:space="0" w:color="auto"/>
              <w:left w:val="single" w:sz="4" w:space="0" w:color="auto"/>
              <w:bottom w:val="single" w:sz="4" w:space="0" w:color="auto"/>
              <w:right w:val="single" w:sz="4" w:space="0" w:color="auto"/>
            </w:tcBorders>
            <w:vAlign w:val="center"/>
          </w:tcPr>
          <w:p w14:paraId="6FA474E9" w14:textId="7DF24322" w:rsidR="005A5E43" w:rsidRDefault="005A5E43" w:rsidP="005A5E43">
            <w:pPr>
              <w:jc w:val="both"/>
              <w:rPr>
                <w:rFonts w:ascii="Arial LatArm" w:hAnsi="Arial LatArm" w:cs="Arial"/>
              </w:rPr>
            </w:pPr>
            <w:r>
              <w:rPr>
                <w:rFonts w:ascii="Arial" w:hAnsi="Arial" w:cs="Arial"/>
              </w:rPr>
              <w:t>Լուսարձակ</w:t>
            </w:r>
            <w:r>
              <w:rPr>
                <w:rFonts w:ascii="Arial LatArm" w:hAnsi="Arial LatArm" w:cs="Arial"/>
              </w:rPr>
              <w:t xml:space="preserve"> LED 400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tc>
      </w:tr>
      <w:tr w:rsidR="005A5E43" w14:paraId="40C53421"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CF9A4F6" w14:textId="686DBF69" w:rsidR="005A5E43" w:rsidRDefault="005A5E43" w:rsidP="005A5E43">
            <w:pPr>
              <w:pStyle w:val="BodyTextIndent2"/>
              <w:spacing w:line="240" w:lineRule="auto"/>
              <w:ind w:firstLine="0"/>
              <w:jc w:val="center"/>
              <w:rPr>
                <w:rFonts w:ascii="Arial" w:hAnsi="Arial" w:cs="Arial"/>
                <w:sz w:val="22"/>
              </w:rPr>
            </w:pPr>
            <w:r>
              <w:rPr>
                <w:rFonts w:ascii="Arial" w:hAnsi="Arial" w:cs="Arial"/>
                <w:sz w:val="22"/>
              </w:rPr>
              <w:t>7</w:t>
            </w:r>
          </w:p>
        </w:tc>
        <w:tc>
          <w:tcPr>
            <w:tcW w:w="2709" w:type="dxa"/>
            <w:tcBorders>
              <w:top w:val="single" w:sz="4" w:space="0" w:color="auto"/>
              <w:left w:val="single" w:sz="4" w:space="0" w:color="auto"/>
              <w:bottom w:val="single" w:sz="4" w:space="0" w:color="auto"/>
              <w:right w:val="single" w:sz="4" w:space="0" w:color="auto"/>
            </w:tcBorders>
            <w:vAlign w:val="center"/>
          </w:tcPr>
          <w:p w14:paraId="003A3E6F" w14:textId="261CD869" w:rsidR="005A5E43" w:rsidRPr="00161552" w:rsidRDefault="005A5E43" w:rsidP="005A5E43">
            <w:pPr>
              <w:jc w:val="center"/>
              <w:rPr>
                <w:rFonts w:ascii="Arial LatArm" w:hAnsi="Arial LatArm" w:cs="Arial"/>
              </w:rPr>
            </w:pPr>
            <w:r>
              <w:rPr>
                <w:rFonts w:ascii="Arial LatArm" w:hAnsi="Arial LatArm" w:cs="Arial"/>
              </w:rPr>
              <w:t>1635000</w:t>
            </w:r>
          </w:p>
        </w:tc>
        <w:tc>
          <w:tcPr>
            <w:tcW w:w="5940" w:type="dxa"/>
            <w:tcBorders>
              <w:top w:val="single" w:sz="4" w:space="0" w:color="auto"/>
              <w:left w:val="single" w:sz="4" w:space="0" w:color="auto"/>
              <w:bottom w:val="single" w:sz="4" w:space="0" w:color="auto"/>
              <w:right w:val="single" w:sz="4" w:space="0" w:color="auto"/>
            </w:tcBorders>
            <w:vAlign w:val="center"/>
          </w:tcPr>
          <w:p w14:paraId="5579E7FA" w14:textId="52065CE5" w:rsidR="005A5E43" w:rsidRDefault="005A5E43" w:rsidP="005A5E43">
            <w:pPr>
              <w:jc w:val="both"/>
              <w:rPr>
                <w:rFonts w:ascii="Arial LatArm" w:hAnsi="Arial LatArm" w:cs="Arial"/>
              </w:rPr>
            </w:pPr>
            <w:r>
              <w:rPr>
                <w:rFonts w:ascii="Arial" w:hAnsi="Arial" w:cs="Arial"/>
              </w:rPr>
              <w:t>Լուսարձակ</w:t>
            </w:r>
            <w:r>
              <w:rPr>
                <w:rFonts w:ascii="Arial LatArm" w:hAnsi="Arial LatArm" w:cs="Arial"/>
              </w:rPr>
              <w:t xml:space="preserve"> LED 1000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tc>
      </w:tr>
    </w:tbl>
    <w:p w14:paraId="110DEB1B" w14:textId="77777777" w:rsidR="00246B1A" w:rsidRPr="00B80749" w:rsidRDefault="00246B1A" w:rsidP="004E60C0">
      <w:pPr>
        <w:pStyle w:val="BodyTextIndent2"/>
        <w:spacing w:line="240" w:lineRule="auto"/>
        <w:ind w:firstLine="567"/>
        <w:rPr>
          <w:rFonts w:ascii="Sylfaen" w:hAnsi="Sylfaen" w:cs="Sylfaen"/>
          <w:b/>
          <w:i/>
          <w:sz w:val="32"/>
          <w:szCs w:val="24"/>
          <w:lang w:val="en-US"/>
        </w:rPr>
      </w:pPr>
    </w:p>
    <w:p w14:paraId="3F5B4CD6" w14:textId="77777777" w:rsidR="004E60C0" w:rsidRPr="00CA78F4" w:rsidRDefault="004E60C0" w:rsidP="004E60C0">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69E989E0" w14:textId="77777777" w:rsidR="004E60C0" w:rsidRDefault="004E60C0"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0DD4D222" w14:textId="180D78B0" w:rsidR="004E60C0" w:rsidRDefault="004E60C0" w:rsidP="004B78BD">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w:t>
      </w:r>
      <w:r w:rsidR="006A36F9">
        <w:rPr>
          <w:rFonts w:ascii="GHEA Grapalat" w:hAnsi="GHEA Grapalat"/>
          <w:b/>
        </w:rPr>
        <w:t xml:space="preserve"> շրջանակում</w:t>
      </w:r>
      <w:r w:rsidRPr="007C07A9">
        <w:rPr>
          <w:rFonts w:ascii="GHEA Grapalat" w:hAnsi="GHEA Grapalat"/>
          <w:b/>
        </w:rPr>
        <w:t xml:space="preserve"> ընտրված մասնակցին կանխավճար չի հատկացվի</w:t>
      </w:r>
      <w:r w:rsidRPr="000E2DAE">
        <w:rPr>
          <w:rFonts w:ascii="GHEA Grapalat" w:hAnsi="GHEA Grapalat"/>
        </w:rPr>
        <w:t>:</w:t>
      </w:r>
    </w:p>
    <w:p w14:paraId="4C764F0F" w14:textId="77777777" w:rsidR="004B78BD" w:rsidRPr="000E2DAE" w:rsidRDefault="004B78BD" w:rsidP="004B78BD">
      <w:pPr>
        <w:pStyle w:val="BodyTextIndent2"/>
        <w:spacing w:line="240" w:lineRule="auto"/>
        <w:ind w:left="1065" w:firstLine="0"/>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59AA8961" w:rsidR="003E093F" w:rsidRPr="004E60C0" w:rsidRDefault="00EA4B24" w:rsidP="003E093F">
      <w:pPr>
        <w:ind w:firstLine="567"/>
        <w:jc w:val="both"/>
        <w:rPr>
          <w:rFonts w:ascii="GHEA Grapalat" w:hAnsi="GHEA Grapalat" w:cs="Arial"/>
          <w:b/>
          <w:sz w:val="20"/>
          <w:lang w:val="hy-AM"/>
        </w:rPr>
      </w:pPr>
      <w:r w:rsidRPr="004E60C0">
        <w:rPr>
          <w:rFonts w:ascii="GHEA Grapalat" w:hAnsi="GHEA Grapalat"/>
          <w:b/>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E60C0">
          <w:rPr>
            <w:rFonts w:ascii="GHEA Grapalat" w:hAnsi="GHEA Grapalat"/>
            <w:b/>
            <w:color w:val="000000"/>
            <w:sz w:val="20"/>
            <w:szCs w:val="20"/>
            <w:lang w:val="hy-AM"/>
          </w:rPr>
          <w:t>Standard &amp; Poor’s</w:t>
        </w:r>
      </w:hyperlink>
      <w:r w:rsidRPr="004E60C0">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E60C0" w:rsidDel="00EA4B24">
        <w:rPr>
          <w:rFonts w:ascii="GHEA Grapalat" w:hAnsi="GHEA Grapalat" w:cs="Arial"/>
          <w:b/>
          <w:sz w:val="20"/>
          <w:lang w:val="hy-AM"/>
        </w:rPr>
        <w:t xml:space="preserve"> </w:t>
      </w:r>
      <w:r w:rsidR="003A7A32" w:rsidRPr="004E60C0">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31E22A1C" w:rsidR="00096865" w:rsidRPr="004B78BD" w:rsidRDefault="004B78BD" w:rsidP="004B78BD">
      <w:pPr>
        <w:ind w:left="360"/>
        <w:jc w:val="center"/>
        <w:rPr>
          <w:rFonts w:ascii="GHEA Grapalat" w:hAnsi="GHEA Grapalat" w:cs="Arial"/>
          <w:b/>
          <w:sz w:val="20"/>
          <w:lang w:val="af-ZA"/>
        </w:rPr>
      </w:pPr>
      <w:r>
        <w:rPr>
          <w:rFonts w:ascii="GHEA Grapalat" w:hAnsi="GHEA Grapalat" w:cs="Sylfaen"/>
          <w:b/>
          <w:sz w:val="20"/>
          <w:lang w:val="hy-AM"/>
        </w:rPr>
        <w:t xml:space="preserve">3․ </w:t>
      </w:r>
      <w:r w:rsidR="002B32D6" w:rsidRPr="004B78BD">
        <w:rPr>
          <w:rFonts w:ascii="GHEA Grapalat" w:hAnsi="GHEA Grapalat" w:cs="Sylfaen"/>
          <w:b/>
          <w:sz w:val="20"/>
        </w:rPr>
        <w:t>ՀՐԱՎԵՐԻ</w:t>
      </w:r>
      <w:r w:rsidR="0012207C" w:rsidRPr="004B78BD">
        <w:rPr>
          <w:rFonts w:ascii="GHEA Grapalat" w:hAnsi="GHEA Grapalat" w:cs="Arial"/>
          <w:b/>
          <w:sz w:val="20"/>
          <w:lang w:val="af-ZA"/>
        </w:rPr>
        <w:t xml:space="preserve"> </w:t>
      </w:r>
      <w:r w:rsidR="002B32D6" w:rsidRPr="004B78BD">
        <w:rPr>
          <w:rFonts w:ascii="GHEA Grapalat" w:hAnsi="GHEA Grapalat" w:cs="Sylfaen"/>
          <w:b/>
          <w:sz w:val="20"/>
        </w:rPr>
        <w:t>ՊԱՐԶԱԲԱՆՈՒՄԸ</w:t>
      </w:r>
      <w:r w:rsidRPr="004B78BD">
        <w:rPr>
          <w:rFonts w:ascii="GHEA Grapalat" w:hAnsi="GHEA Grapalat" w:cs="Arial"/>
          <w:b/>
          <w:sz w:val="20"/>
          <w:lang w:val="af-ZA"/>
        </w:rPr>
        <w:t xml:space="preserve"> </w:t>
      </w:r>
      <w:r w:rsidR="002B32D6" w:rsidRPr="004B78BD">
        <w:rPr>
          <w:rFonts w:ascii="GHEA Grapalat" w:hAnsi="GHEA Grapalat" w:cs="Arial"/>
          <w:b/>
          <w:sz w:val="20"/>
        </w:rPr>
        <w:t>ԵՎ</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ՀՐԱՎԵՐՈՒՄ</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ՓՈՓՈԽՈՒԹՅՈՒՆ</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ԿԱՏԱՐԵԼՈՒ</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ԿԱՐԳԸ</w:t>
      </w:r>
      <w:r w:rsidR="002B32D6" w:rsidRPr="004B78BD">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3184EC4"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473CB6DE"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12207C">
        <w:rPr>
          <w:rFonts w:ascii="GHEA Grapalat" w:hAnsi="GHEA Grapalat" w:cs="Sylfaen"/>
          <w:sz w:val="20"/>
        </w:rPr>
        <w:t>ենթաբ</w:t>
      </w:r>
      <w:r w:rsidR="009A73D5" w:rsidRPr="00A71D81">
        <w:rPr>
          <w:rFonts w:ascii="GHEA Grapalat" w:hAnsi="GHEA Grapalat" w:cs="Sylfaen"/>
          <w:sz w:val="20"/>
        </w:rPr>
        <w:t>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88E2B8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F4FB0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8105B">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E9857D6" w14:textId="40136A2D" w:rsidR="004E60C0" w:rsidRPr="00A631E4" w:rsidRDefault="004E60C0" w:rsidP="004E60C0">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Pr="00AE2768">
        <w:rPr>
          <w:rFonts w:ascii="GHEA Grapalat" w:hAnsi="GHEA Grapalat" w:cs="Sylfaen"/>
          <w:szCs w:val="24"/>
          <w:lang w:val="hy-AM"/>
        </w:rPr>
        <w:t xml:space="preserve">Ընթացակարգի հայտերն անհրաժեշտ է ներկայացնել </w:t>
      </w:r>
      <w:r w:rsidRPr="002F58FE">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F58FE">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8C1D39">
        <w:rPr>
          <w:rFonts w:ascii="GHEA Grapalat" w:hAnsi="GHEA Grapalat" w:cs="Sylfaen"/>
          <w:b/>
          <w:szCs w:val="24"/>
          <w:lang w:val="hy-AM"/>
        </w:rPr>
        <w:t>7</w:t>
      </w:r>
      <w:r w:rsidRPr="00A631E4">
        <w:rPr>
          <w:rFonts w:ascii="GHEA Grapalat" w:hAnsi="GHEA Grapalat" w:cs="Sylfaen"/>
          <w:b/>
          <w:szCs w:val="24"/>
          <w:lang w:val="hy-AM"/>
        </w:rPr>
        <w:t>-րդ օրվա ժամը 1</w:t>
      </w:r>
      <w:r w:rsidR="00791B98" w:rsidRPr="00A631E4">
        <w:rPr>
          <w:rFonts w:ascii="GHEA Grapalat" w:hAnsi="GHEA Grapalat" w:cs="Sylfaen"/>
          <w:b/>
          <w:szCs w:val="24"/>
          <w:lang w:val="hy-AM"/>
        </w:rPr>
        <w:t>1</w:t>
      </w:r>
      <w:r w:rsidRPr="00A631E4">
        <w:rPr>
          <w:rFonts w:ascii="GHEA Grapalat" w:hAnsi="GHEA Grapalat" w:cs="Sylfaen"/>
          <w:b/>
          <w:szCs w:val="24"/>
          <w:lang w:val="hy-AM"/>
        </w:rPr>
        <w:t xml:space="preserve">:00-ն, ք. Երևան Բուզանդի 1/4  հասցեով։  </w:t>
      </w:r>
    </w:p>
    <w:p w14:paraId="0DE93E7A" w14:textId="31C42D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51F27">
        <w:rPr>
          <w:rFonts w:ascii="GHEA Grapalat" w:hAnsi="GHEA Grapalat" w:cs="Sylfaen"/>
          <w:szCs w:val="24"/>
          <w:lang w:val="hy-AM"/>
        </w:rPr>
        <w:t>Նարինե Աբրահամյանը</w:t>
      </w:r>
      <w:r w:rsidR="004E60C0"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4E60C0">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4E60C0" w:rsidRDefault="005A51C8" w:rsidP="003850A0">
      <w:pPr>
        <w:pStyle w:val="norm"/>
        <w:spacing w:line="240" w:lineRule="auto"/>
        <w:ind w:firstLine="630"/>
        <w:rPr>
          <w:rFonts w:ascii="GHEA Grapalat" w:hAnsi="GHEA Grapalat"/>
          <w:b/>
          <w:sz w:val="20"/>
          <w:lang w:val="hy-AM"/>
        </w:rPr>
      </w:pPr>
      <w:r w:rsidRPr="005F1C06">
        <w:rPr>
          <w:rFonts w:ascii="GHEA Grapalat" w:hAnsi="GHEA Grapalat" w:cs="Sylfaen"/>
          <w:sz w:val="20"/>
          <w:szCs w:val="24"/>
          <w:lang w:val="hy-AM" w:eastAsia="en-US"/>
        </w:rPr>
        <w:t xml:space="preserve">2) </w:t>
      </w:r>
      <w:r w:rsidR="00737D93" w:rsidRPr="004E60C0">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E60C0">
        <w:rPr>
          <w:rFonts w:ascii="GHEA Grapalat" w:hAnsi="GHEA Grapalat" w:cs="Sylfaen"/>
          <w:b/>
          <w:sz w:val="20"/>
          <w:szCs w:val="24"/>
          <w:lang w:val="hy-AM" w:eastAsia="en-US"/>
        </w:rPr>
        <w:t xml:space="preserve">մոդելը </w:t>
      </w:r>
      <w:r w:rsidR="00737D93" w:rsidRPr="004E60C0">
        <w:rPr>
          <w:rFonts w:ascii="GHEA Grapalat" w:hAnsi="GHEA Grapalat" w:cs="Sylfaen"/>
          <w:b/>
          <w:sz w:val="20"/>
          <w:szCs w:val="24"/>
          <w:lang w:val="hy-AM" w:eastAsia="en-US"/>
        </w:rPr>
        <w:t>և արտադրողի անվանումը (այսուհետ՝ ապրանքի ամբողջական նկարագիր)</w:t>
      </w:r>
      <w:r w:rsidR="00C01EE8" w:rsidRPr="004E60C0">
        <w:rPr>
          <w:rFonts w:ascii="GHEA Grapalat" w:hAnsi="GHEA Grapalat" w:cs="Sylfaen"/>
          <w:b/>
          <w:sz w:val="20"/>
          <w:lang w:val="hy-AM"/>
        </w:rPr>
        <w:t xml:space="preserve">: Ընդ որում մասնակիցը կարող է ներկայացնել մեկից ավելի </w:t>
      </w:r>
      <w:r w:rsidR="00C01EE8" w:rsidRPr="004E60C0">
        <w:rPr>
          <w:rFonts w:ascii="GHEA Grapalat" w:hAnsi="GHEA Grapalat" w:cs="Sylfaen"/>
          <w:b/>
          <w:sz w:val="20"/>
          <w:lang w:val="hy-AM"/>
        </w:rPr>
        <w:lastRenderedPageBreak/>
        <w:t xml:space="preserve">արտադրողների կողմից արտադրված, ինչպես նաև տարբեր ապրանքային նշան, ֆիրմային անվանում և </w:t>
      </w:r>
      <w:r w:rsidR="00AE74A0" w:rsidRPr="004E60C0">
        <w:rPr>
          <w:rFonts w:ascii="GHEA Grapalat" w:hAnsi="GHEA Grapalat" w:cs="Sylfaen"/>
          <w:b/>
          <w:sz w:val="20"/>
          <w:lang w:val="hy-AM"/>
        </w:rPr>
        <w:t>մոդել</w:t>
      </w:r>
      <w:r w:rsidR="00E56508" w:rsidRPr="004E60C0">
        <w:rPr>
          <w:rFonts w:ascii="GHEA Grapalat" w:hAnsi="GHEA Grapalat" w:cs="Sylfaen"/>
          <w:b/>
          <w:sz w:val="20"/>
          <w:lang w:val="hy-AM"/>
        </w:rPr>
        <w:t xml:space="preserve"> </w:t>
      </w:r>
      <w:r w:rsidR="00C01EE8" w:rsidRPr="004E60C0">
        <w:rPr>
          <w:rFonts w:ascii="GHEA Grapalat" w:hAnsi="GHEA Grapalat" w:cs="Sylfaen"/>
          <w:b/>
          <w:sz w:val="20"/>
          <w:lang w:val="hy-AM"/>
        </w:rPr>
        <w:t>ունեցող ապրանքներ</w:t>
      </w:r>
      <w:r w:rsidR="00CC049D" w:rsidRPr="004E60C0">
        <w:rPr>
          <w:rFonts w:ascii="GHEA Grapalat" w:hAnsi="GHEA Grapalat" w:cs="Sylfaen"/>
          <w:b/>
          <w:sz w:val="20"/>
          <w:lang w:val="hy-AM"/>
        </w:rPr>
        <w:t>, եթե չի կիրառվում սույն մասի 1.1 կետի վերջին նախադասությամբ սահմանված պայմանը</w:t>
      </w:r>
      <w:r w:rsidR="00C01EE8" w:rsidRPr="004E60C0">
        <w:rPr>
          <w:rFonts w:ascii="GHEA Grapalat" w:hAnsi="GHEA Grapalat" w:cs="Sylfaen"/>
          <w:b/>
          <w:sz w:val="20"/>
          <w:lang w:val="hy-AM"/>
        </w:rPr>
        <w:t>:</w:t>
      </w:r>
      <w:r w:rsidR="00D45BA2" w:rsidRPr="004E60C0">
        <w:rPr>
          <w:rStyle w:val="FootnoteReference"/>
          <w:rFonts w:ascii="GHEA Grapalat" w:hAnsi="GHEA Grapalat" w:cs="Sylfaen"/>
          <w:b/>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13011B">
        <w:rPr>
          <w:rFonts w:ascii="GHEA Grapalat" w:hAnsi="GHEA Grapalat" w:cs="Sylfaen"/>
          <w:b/>
          <w:sz w:val="20"/>
          <w:szCs w:val="24"/>
          <w:lang w:eastAsia="en-US"/>
        </w:rPr>
        <w:t>Մ</w:t>
      </w:r>
      <w:r w:rsidR="00A45946" w:rsidRPr="0013011B">
        <w:rPr>
          <w:rFonts w:ascii="GHEA Grapalat" w:hAnsi="GHEA Grapalat" w:cs="Sylfaen"/>
          <w:b/>
          <w:sz w:val="20"/>
          <w:szCs w:val="24"/>
          <w:lang w:val="hy-AM" w:eastAsia="en-US"/>
        </w:rPr>
        <w:t xml:space="preserve">ասնակիցների գնային առաջարկների </w:t>
      </w:r>
      <w:r w:rsidR="00934B33" w:rsidRPr="0013011B">
        <w:rPr>
          <w:rFonts w:ascii="GHEA Grapalat" w:hAnsi="GHEA Grapalat" w:cs="Sylfaen"/>
          <w:b/>
          <w:sz w:val="20"/>
          <w:szCs w:val="24"/>
          <w:lang w:val="hy-AM" w:eastAsia="en-US"/>
        </w:rPr>
        <w:t>գնահատում</w:t>
      </w:r>
      <w:r w:rsidR="00934B33" w:rsidRPr="0013011B">
        <w:rPr>
          <w:rFonts w:ascii="GHEA Grapalat" w:hAnsi="GHEA Grapalat" w:cs="Sylfaen"/>
          <w:b/>
          <w:sz w:val="20"/>
          <w:szCs w:val="24"/>
          <w:lang w:eastAsia="en-US"/>
        </w:rPr>
        <w:t>ն</w:t>
      </w:r>
      <w:r w:rsidR="00934B33" w:rsidRPr="0013011B">
        <w:rPr>
          <w:rFonts w:ascii="GHEA Grapalat" w:hAnsi="GHEA Grapalat" w:cs="Sylfaen"/>
          <w:b/>
          <w:sz w:val="20"/>
          <w:szCs w:val="24"/>
          <w:lang w:val="hy-AM" w:eastAsia="en-US"/>
        </w:rPr>
        <w:t xml:space="preserve"> </w:t>
      </w:r>
      <w:r w:rsidR="00934B33" w:rsidRPr="0013011B">
        <w:rPr>
          <w:rFonts w:ascii="GHEA Grapalat" w:hAnsi="GHEA Grapalat" w:cs="Sylfaen"/>
          <w:b/>
          <w:sz w:val="20"/>
          <w:szCs w:val="24"/>
          <w:lang w:eastAsia="en-US"/>
        </w:rPr>
        <w:t>ու</w:t>
      </w:r>
      <w:r w:rsidR="00A45946" w:rsidRPr="0013011B">
        <w:rPr>
          <w:rFonts w:ascii="GHEA Grapalat" w:hAnsi="GHEA Grapalat" w:cs="Sylfaen"/>
          <w:b/>
          <w:sz w:val="20"/>
          <w:szCs w:val="24"/>
          <w:lang w:val="hy-AM" w:eastAsia="en-US"/>
        </w:rPr>
        <w:t xml:space="preserve"> համեմատումն իրականացվում </w:t>
      </w:r>
      <w:r w:rsidR="00934B33" w:rsidRPr="0013011B">
        <w:rPr>
          <w:rFonts w:ascii="GHEA Grapalat" w:hAnsi="GHEA Grapalat" w:cs="Sylfaen"/>
          <w:b/>
          <w:sz w:val="20"/>
          <w:szCs w:val="24"/>
          <w:lang w:eastAsia="en-US"/>
        </w:rPr>
        <w:t>են</w:t>
      </w:r>
      <w:r w:rsidR="00A45946" w:rsidRPr="0013011B">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2855E5E" w14:textId="51209C51" w:rsidR="002156E7" w:rsidRPr="00B20F75" w:rsidRDefault="002156E7" w:rsidP="002156E7">
      <w:pPr>
        <w:ind w:firstLine="567"/>
        <w:jc w:val="both"/>
        <w:rPr>
          <w:rFonts w:ascii="GHEA Grapalat" w:hAnsi="GHEA Grapalat" w:cs="Tahoma"/>
          <w:sz w:val="20"/>
          <w:szCs w:val="20"/>
          <w:lang w:val="af-ZA"/>
        </w:rPr>
      </w:pPr>
      <w:r w:rsidRPr="008C1D39">
        <w:rPr>
          <w:rFonts w:ascii="GHEA Grapalat" w:hAnsi="GHEA Grapalat"/>
          <w:lang w:val="af-ZA"/>
        </w:rPr>
        <w:t xml:space="preserve">8.1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բացումը</w:t>
      </w:r>
      <w:r w:rsidRPr="002F58FE">
        <w:rPr>
          <w:rFonts w:ascii="GHEA Grapalat" w:hAnsi="GHEA Grapalat" w:cs="Sylfaen"/>
          <w:sz w:val="20"/>
          <w:lang w:val="af-ZA"/>
        </w:rPr>
        <w:t xml:space="preserve"> </w:t>
      </w:r>
      <w:r w:rsidRPr="00D97B53">
        <w:rPr>
          <w:rFonts w:ascii="GHEA Grapalat" w:hAnsi="GHEA Grapalat" w:cs="Sylfaen"/>
          <w:sz w:val="20"/>
        </w:rPr>
        <w:t>կկատարվի</w:t>
      </w:r>
      <w:r w:rsidRPr="002F58FE">
        <w:rPr>
          <w:rFonts w:ascii="GHEA Grapalat" w:hAnsi="GHEA Grapalat" w:cs="Sylfaen"/>
          <w:sz w:val="20"/>
          <w:lang w:val="af-ZA"/>
        </w:rPr>
        <w:t xml:space="preserve"> </w:t>
      </w:r>
      <w:r w:rsidRPr="00D97B53">
        <w:rPr>
          <w:rFonts w:ascii="GHEA Grapalat" w:hAnsi="GHEA Grapalat" w:cs="Sylfaen"/>
          <w:sz w:val="20"/>
        </w:rPr>
        <w:t>հանձնաժողովի՝</w:t>
      </w:r>
      <w:r w:rsidRPr="002F58FE">
        <w:rPr>
          <w:rFonts w:ascii="GHEA Grapalat" w:hAnsi="GHEA Grapalat" w:cs="Sylfaen"/>
          <w:sz w:val="20"/>
          <w:lang w:val="af-ZA"/>
        </w:rPr>
        <w:t xml:space="preserve">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բացման</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գնահատման</w:t>
      </w:r>
      <w:r w:rsidRPr="002F58FE">
        <w:rPr>
          <w:rFonts w:ascii="GHEA Grapalat" w:hAnsi="GHEA Grapalat" w:cs="Sylfaen"/>
          <w:sz w:val="20"/>
          <w:lang w:val="af-ZA"/>
        </w:rPr>
        <w:t xml:space="preserve"> </w:t>
      </w:r>
      <w:r w:rsidRPr="00D97B53">
        <w:rPr>
          <w:rFonts w:ascii="GHEA Grapalat" w:hAnsi="GHEA Grapalat" w:cs="Sylfaen"/>
          <w:sz w:val="20"/>
        </w:rPr>
        <w:t>նիստում՝</w:t>
      </w:r>
      <w:r w:rsidRPr="002F58FE">
        <w:rPr>
          <w:rFonts w:ascii="GHEA Grapalat" w:hAnsi="GHEA Grapalat" w:cs="Sylfaen"/>
          <w:sz w:val="20"/>
          <w:lang w:val="af-ZA"/>
        </w:rPr>
        <w:t xml:space="preserve"> </w:t>
      </w:r>
      <w:r w:rsidRPr="00D97B53">
        <w:rPr>
          <w:rFonts w:ascii="GHEA Grapalat" w:hAnsi="GHEA Grapalat" w:cs="Sylfaen"/>
          <w:sz w:val="20"/>
        </w:rPr>
        <w:t>սույն</w:t>
      </w:r>
      <w:r w:rsidRPr="002F58FE">
        <w:rPr>
          <w:rFonts w:ascii="GHEA Grapalat" w:hAnsi="GHEA Grapalat" w:cs="Sylfaen"/>
          <w:sz w:val="20"/>
          <w:lang w:val="af-ZA"/>
        </w:rPr>
        <w:t xml:space="preserve"> </w:t>
      </w:r>
      <w:r w:rsidRPr="00D97B53">
        <w:rPr>
          <w:rFonts w:ascii="GHEA Grapalat" w:hAnsi="GHEA Grapalat" w:cs="Sylfaen"/>
          <w:sz w:val="20"/>
        </w:rPr>
        <w:t>ընթացակարգի</w:t>
      </w:r>
      <w:r w:rsidRPr="002F58FE">
        <w:rPr>
          <w:rFonts w:ascii="GHEA Grapalat" w:hAnsi="GHEA Grapalat" w:cs="Sylfaen"/>
          <w:sz w:val="20"/>
          <w:lang w:val="af-ZA"/>
        </w:rPr>
        <w:t xml:space="preserve"> </w:t>
      </w:r>
      <w:r w:rsidRPr="00D97B53">
        <w:rPr>
          <w:rFonts w:ascii="GHEA Grapalat" w:hAnsi="GHEA Grapalat" w:cs="Sylfaen"/>
          <w:sz w:val="20"/>
        </w:rPr>
        <w:t>հայտարարությունը</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հրավերը</w:t>
      </w:r>
      <w:r w:rsidRPr="002F58FE">
        <w:rPr>
          <w:rFonts w:ascii="GHEA Grapalat" w:hAnsi="GHEA Grapalat" w:cs="Sylfaen"/>
          <w:sz w:val="20"/>
          <w:lang w:val="af-ZA"/>
        </w:rPr>
        <w:t xml:space="preserve"> </w:t>
      </w:r>
      <w:r w:rsidRPr="00D97B53">
        <w:rPr>
          <w:rFonts w:ascii="GHEA Grapalat" w:hAnsi="GHEA Grapalat" w:cs="Sylfaen"/>
          <w:sz w:val="20"/>
        </w:rPr>
        <w:t>համակարգում</w:t>
      </w:r>
      <w:r w:rsidRPr="002F58FE">
        <w:rPr>
          <w:rFonts w:ascii="GHEA Grapalat" w:hAnsi="GHEA Grapalat" w:cs="Sylfaen"/>
          <w:sz w:val="20"/>
          <w:lang w:val="af-ZA"/>
        </w:rPr>
        <w:t xml:space="preserve"> </w:t>
      </w:r>
      <w:r w:rsidRPr="00D97B53">
        <w:rPr>
          <w:rFonts w:ascii="GHEA Grapalat" w:hAnsi="GHEA Grapalat" w:cs="Sylfaen"/>
          <w:sz w:val="20"/>
        </w:rPr>
        <w:t>հրապարակվելու</w:t>
      </w:r>
      <w:r w:rsidRPr="002F58FE">
        <w:rPr>
          <w:rFonts w:ascii="GHEA Grapalat" w:hAnsi="GHEA Grapalat" w:cs="Sylfaen"/>
          <w:sz w:val="20"/>
          <w:lang w:val="af-ZA"/>
        </w:rPr>
        <w:t xml:space="preserve"> </w:t>
      </w:r>
      <w:r w:rsidRPr="00D97B53">
        <w:rPr>
          <w:rFonts w:ascii="GHEA Grapalat" w:hAnsi="GHEA Grapalat" w:cs="Sylfaen"/>
          <w:sz w:val="20"/>
        </w:rPr>
        <w:t>օրվանից</w:t>
      </w:r>
      <w:r w:rsidRPr="002F58FE">
        <w:rPr>
          <w:rFonts w:ascii="GHEA Grapalat" w:hAnsi="GHEA Grapalat" w:cs="Sylfaen"/>
          <w:sz w:val="20"/>
          <w:lang w:val="af-ZA"/>
        </w:rPr>
        <w:t xml:space="preserve"> </w:t>
      </w:r>
      <w:r w:rsidRPr="00D97B53">
        <w:rPr>
          <w:rFonts w:ascii="GHEA Grapalat" w:hAnsi="GHEA Grapalat" w:cs="Sylfaen"/>
          <w:sz w:val="20"/>
        </w:rPr>
        <w:t>հաշված</w:t>
      </w:r>
      <w:r w:rsidRPr="002F58FE">
        <w:rPr>
          <w:rFonts w:ascii="GHEA Grapalat" w:hAnsi="GHEA Grapalat" w:cs="Sylfaen"/>
          <w:lang w:val="af-ZA"/>
        </w:rPr>
        <w:t xml:space="preserve"> </w:t>
      </w:r>
      <w:r w:rsidRPr="00B20F75">
        <w:rPr>
          <w:rFonts w:ascii="GHEA Grapalat" w:hAnsi="GHEA Grapalat" w:cs="Sylfaen"/>
          <w:b/>
          <w:sz w:val="20"/>
          <w:szCs w:val="20"/>
          <w:lang w:val="af-ZA"/>
        </w:rPr>
        <w:t>7-</w:t>
      </w:r>
      <w:r w:rsidRPr="00B20F75">
        <w:rPr>
          <w:rFonts w:ascii="GHEA Grapalat" w:hAnsi="GHEA Grapalat" w:cs="Sylfaen"/>
          <w:b/>
          <w:sz w:val="20"/>
          <w:szCs w:val="20"/>
          <w:lang w:val="ru-RU"/>
        </w:rPr>
        <w:t>րդ</w:t>
      </w:r>
      <w:r w:rsidRPr="00B20F75">
        <w:rPr>
          <w:rFonts w:ascii="GHEA Grapalat" w:hAnsi="GHEA Grapalat" w:cs="Sylfaen"/>
          <w:b/>
          <w:sz w:val="20"/>
          <w:szCs w:val="20"/>
          <w:lang w:val="af-ZA"/>
        </w:rPr>
        <w:t xml:space="preserve"> </w:t>
      </w:r>
      <w:r w:rsidRPr="00B20F75">
        <w:rPr>
          <w:rFonts w:ascii="GHEA Grapalat" w:hAnsi="GHEA Grapalat" w:cs="Sylfaen"/>
          <w:b/>
          <w:sz w:val="20"/>
          <w:szCs w:val="20"/>
          <w:lang w:val="ru-RU"/>
        </w:rPr>
        <w:t>օրվա</w:t>
      </w:r>
      <w:r w:rsidRPr="00B20F75">
        <w:rPr>
          <w:rFonts w:ascii="GHEA Grapalat" w:hAnsi="GHEA Grapalat" w:cs="Sylfaen"/>
          <w:b/>
          <w:sz w:val="20"/>
          <w:szCs w:val="20"/>
          <w:lang w:val="af-ZA"/>
        </w:rPr>
        <w:t xml:space="preserve"> </w:t>
      </w:r>
      <w:r w:rsidRPr="00B20F75">
        <w:rPr>
          <w:rFonts w:ascii="GHEA Grapalat" w:hAnsi="GHEA Grapalat" w:cs="Sylfaen"/>
          <w:b/>
          <w:sz w:val="20"/>
          <w:szCs w:val="20"/>
          <w:lang w:val="ru-RU"/>
        </w:rPr>
        <w:t>ժամը</w:t>
      </w:r>
      <w:r w:rsidRPr="00B20F75">
        <w:rPr>
          <w:rFonts w:ascii="GHEA Grapalat" w:hAnsi="GHEA Grapalat" w:cs="Sylfaen"/>
          <w:b/>
          <w:sz w:val="20"/>
          <w:szCs w:val="20"/>
          <w:lang w:val="af-ZA"/>
        </w:rPr>
        <w:t xml:space="preserve"> 1</w:t>
      </w:r>
      <w:r w:rsidR="00AA0D0C" w:rsidRPr="00B20F75">
        <w:rPr>
          <w:rFonts w:ascii="GHEA Grapalat" w:hAnsi="GHEA Grapalat" w:cs="Sylfaen"/>
          <w:b/>
          <w:sz w:val="20"/>
          <w:szCs w:val="20"/>
          <w:lang w:val="af-ZA"/>
        </w:rPr>
        <w:t>1</w:t>
      </w:r>
      <w:r w:rsidRPr="00B20F75">
        <w:rPr>
          <w:rFonts w:ascii="GHEA Grapalat" w:hAnsi="GHEA Grapalat" w:cs="Sylfaen"/>
          <w:b/>
          <w:sz w:val="20"/>
          <w:szCs w:val="20"/>
          <w:lang w:val="af-ZA"/>
        </w:rPr>
        <w:t>:00-</w:t>
      </w:r>
      <w:r w:rsidRPr="00B20F75">
        <w:rPr>
          <w:rFonts w:ascii="GHEA Grapalat" w:hAnsi="GHEA Grapalat" w:cs="Sylfaen"/>
          <w:b/>
          <w:sz w:val="20"/>
          <w:szCs w:val="20"/>
          <w:lang w:val="ru-RU"/>
        </w:rPr>
        <w:t>ին</w:t>
      </w:r>
      <w:r w:rsidRPr="00B20F75">
        <w:rPr>
          <w:rFonts w:ascii="GHEA Grapalat" w:hAnsi="GHEA Grapalat" w:cs="Tahoma"/>
          <w:sz w:val="20"/>
          <w:szCs w:val="20"/>
          <w:lang w:val="af-ZA"/>
        </w:rPr>
        <w:t>։</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49AD58C1"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94E889F" w14:textId="77777777" w:rsidR="002156E7" w:rsidRPr="00613074"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156E7" w:rsidRPr="00613074">
        <w:rPr>
          <w:rFonts w:ascii="GHEA Grapalat" w:hAnsi="GHEA Grapalat" w:cs="Sylfaen"/>
          <w:b/>
          <w:i w:val="0"/>
          <w:szCs w:val="24"/>
          <w:lang w:val="af-ZA"/>
        </w:rPr>
        <w:t xml:space="preserve">ՀՀ կենտրոնական բանկի տվյալ օրվա  </w:t>
      </w:r>
      <w:r w:rsidR="002156E7" w:rsidRPr="00613074">
        <w:rPr>
          <w:rFonts w:ascii="GHEA Grapalat" w:hAnsi="GHEA Grapalat" w:cs="Sylfaen"/>
          <w:b/>
          <w:i w:val="0"/>
          <w:szCs w:val="24"/>
          <w:lang w:val="ru-RU"/>
        </w:rPr>
        <w:t>փոխարժեքով։</w:t>
      </w:r>
      <w:r w:rsidR="002156E7" w:rsidRPr="00613074">
        <w:rPr>
          <w:rFonts w:ascii="GHEA Grapalat" w:hAnsi="GHEA Grapalat" w:cs="Sylfaen"/>
          <w:b/>
          <w:i w:val="0"/>
          <w:szCs w:val="24"/>
          <w:lang w:val="af-ZA"/>
        </w:rPr>
        <w:t xml:space="preserve"> </w:t>
      </w:r>
    </w:p>
    <w:p w14:paraId="4BF4ECBC" w14:textId="03DC6655" w:rsidR="009B6D58" w:rsidRPr="007132F5"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2156E7">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Pr="002156E7">
        <w:rPr>
          <w:rFonts w:ascii="GHEA Grapalat" w:hAnsi="GHEA Grapalat" w:cs="Sylfaen"/>
          <w:i w:val="0"/>
          <w:szCs w:val="24"/>
          <w:lang w:val="af-ZA"/>
        </w:rPr>
        <w:t>մ</w:t>
      </w:r>
      <w:r w:rsidR="00973FB1" w:rsidRPr="002156E7">
        <w:rPr>
          <w:rFonts w:ascii="GHEA Grapalat" w:hAnsi="GHEA Grapalat" w:cs="Sylfaen"/>
          <w:i w:val="0"/>
          <w:szCs w:val="24"/>
          <w:lang w:val="af-ZA"/>
        </w:rPr>
        <w:t xml:space="preserve">ասնակիցներից որոշում և հայտարարում է </w:t>
      </w:r>
      <w:r w:rsidR="00D32414" w:rsidRPr="002156E7">
        <w:rPr>
          <w:rFonts w:ascii="GHEA Grapalat" w:hAnsi="GHEA Grapalat" w:cs="Sylfaen"/>
          <w:i w:val="0"/>
          <w:szCs w:val="24"/>
          <w:lang w:val="af-ZA"/>
        </w:rPr>
        <w:t xml:space="preserve">ընտրված </w:t>
      </w:r>
      <w:r w:rsidR="00973FB1" w:rsidRPr="002156E7">
        <w:rPr>
          <w:rFonts w:ascii="GHEA Grapalat" w:hAnsi="GHEA Grapalat" w:cs="Sylfaen"/>
          <w:i w:val="0"/>
          <w:szCs w:val="24"/>
          <w:lang w:val="af-ZA"/>
        </w:rPr>
        <w:t xml:space="preserve">և </w:t>
      </w:r>
      <w:r w:rsidR="00880C5E" w:rsidRPr="002156E7">
        <w:rPr>
          <w:rFonts w:ascii="GHEA Grapalat" w:hAnsi="GHEA Grapalat" w:cs="Sylfaen"/>
          <w:i w:val="0"/>
          <w:szCs w:val="24"/>
          <w:lang w:val="af-ZA"/>
        </w:rPr>
        <w:t>այդպիսին չճանաչված</w:t>
      </w:r>
      <w:r w:rsidR="00973FB1" w:rsidRPr="002156E7">
        <w:rPr>
          <w:rFonts w:ascii="GHEA Grapalat" w:hAnsi="GHEA Grapalat" w:cs="Sylfaen"/>
          <w:i w:val="0"/>
          <w:szCs w:val="24"/>
          <w:lang w:val="af-ZA"/>
        </w:rPr>
        <w:t>մասնակիցներին:</w:t>
      </w:r>
      <w:r w:rsidR="00D32414" w:rsidRPr="002156E7">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2156E7">
        <w:rPr>
          <w:rFonts w:ascii="GHEA Grapalat" w:hAnsi="GHEA Grapalat" w:cs="Sylfaen"/>
          <w:i w:val="0"/>
          <w:szCs w:val="24"/>
          <w:lang w:val="af-ZA"/>
        </w:rPr>
        <w:t xml:space="preserve"> </w:t>
      </w:r>
      <w:r w:rsidR="009B6D58" w:rsidRPr="007132F5">
        <w:rPr>
          <w:rFonts w:ascii="GHEA Grapalat" w:hAnsi="GHEA Grapalat" w:cs="Sylfaen"/>
          <w:b/>
          <w:i w:val="0"/>
          <w:szCs w:val="24"/>
          <w:lang w:val="af-ZA"/>
        </w:rPr>
        <w:t>Առաջարկված նվազագույն գների հավասարության դեպքում</w:t>
      </w:r>
      <w:r w:rsidR="00AE74A0" w:rsidRPr="007132F5">
        <w:rPr>
          <w:rFonts w:ascii="GHEA Grapalat" w:hAnsi="GHEA Grapalat" w:cs="Sylfaen"/>
          <w:b/>
          <w:i w:val="0"/>
          <w:szCs w:val="24"/>
          <w:lang w:val="af-ZA"/>
        </w:rPr>
        <w:t>՝</w:t>
      </w:r>
      <w:r w:rsidR="009B6D58" w:rsidRPr="007132F5">
        <w:rPr>
          <w:rFonts w:ascii="GHEA Grapalat" w:hAnsi="GHEA Grapalat" w:cs="Sylfaen"/>
          <w:b/>
          <w:i w:val="0"/>
          <w:szCs w:val="24"/>
          <w:lang w:val="af-ZA"/>
        </w:rPr>
        <w:t xml:space="preserve"> </w:t>
      </w:r>
    </w:p>
    <w:p w14:paraId="0E2ABB9F" w14:textId="6D3F1C4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310B34">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7132F5"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7132F5">
        <w:rPr>
          <w:rFonts w:ascii="GHEA Grapalat" w:hAnsi="GHEA Grapalat" w:cs="Sylfaen"/>
          <w:b/>
          <w:sz w:val="20"/>
          <w:lang w:val="af-ZA"/>
        </w:rPr>
        <w:t xml:space="preserve">սույն կետով նախատեսված՝ </w:t>
      </w:r>
      <w:r w:rsidRPr="007132F5">
        <w:rPr>
          <w:rFonts w:ascii="GHEA Grapalat" w:hAnsi="GHEA Grapalat" w:cs="Sylfaen"/>
          <w:b/>
          <w:sz w:val="20"/>
          <w:lang w:val="ru-RU"/>
        </w:rPr>
        <w:t>լիազորված</w:t>
      </w:r>
      <w:r w:rsidRPr="007132F5">
        <w:rPr>
          <w:rFonts w:ascii="GHEA Grapalat" w:hAnsi="GHEA Grapalat" w:cs="Sylfaen"/>
          <w:b/>
          <w:sz w:val="20"/>
          <w:lang w:val="af-ZA"/>
        </w:rPr>
        <w:t xml:space="preserve"> </w:t>
      </w:r>
      <w:r w:rsidRPr="007132F5">
        <w:rPr>
          <w:rFonts w:ascii="GHEA Grapalat" w:hAnsi="GHEA Grapalat" w:cs="Sylfaen"/>
          <w:b/>
          <w:sz w:val="20"/>
          <w:lang w:val="ru-RU"/>
        </w:rPr>
        <w:t>մարմ</w:t>
      </w:r>
      <w:r w:rsidRPr="007132F5">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132F5">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7132F5" w:rsidRDefault="00A150A9" w:rsidP="00EF3662">
      <w:pPr>
        <w:pStyle w:val="BodyTextIndent2"/>
        <w:spacing w:line="240" w:lineRule="auto"/>
        <w:ind w:firstLine="567"/>
        <w:rPr>
          <w:rFonts w:ascii="GHEA Grapalat" w:hAnsi="GHEA Grapalat"/>
          <w:b/>
          <w:lang w:val="hy-AM"/>
        </w:rPr>
      </w:pPr>
      <w:r w:rsidRPr="007132F5">
        <w:rPr>
          <w:rFonts w:ascii="GHEA Grapalat" w:hAnsi="GHEA Grapalat"/>
          <w:b/>
        </w:rPr>
        <w:t>8</w:t>
      </w:r>
      <w:r w:rsidR="00947D03" w:rsidRPr="007132F5">
        <w:rPr>
          <w:rFonts w:ascii="GHEA Grapalat" w:hAnsi="GHEA Grapalat"/>
          <w:b/>
          <w:lang w:val="hy-AM"/>
        </w:rPr>
        <w:t>.</w:t>
      </w:r>
      <w:r w:rsidR="00436F47" w:rsidRPr="007132F5">
        <w:rPr>
          <w:rFonts w:ascii="GHEA Grapalat" w:hAnsi="GHEA Grapalat"/>
          <w:b/>
        </w:rPr>
        <w:t xml:space="preserve">18 </w:t>
      </w:r>
      <w:r w:rsidR="00571F29" w:rsidRPr="007132F5">
        <w:rPr>
          <w:rFonts w:ascii="GHEA Grapalat" w:hAnsi="GHEA Grapalat" w:cs="Sylfaen"/>
          <w:b/>
        </w:rPr>
        <w:t>Հայտերի</w:t>
      </w:r>
      <w:r w:rsidR="00571F29" w:rsidRPr="007132F5">
        <w:rPr>
          <w:rFonts w:ascii="GHEA Grapalat" w:hAnsi="GHEA Grapalat" w:cs="Arial"/>
          <w:b/>
        </w:rPr>
        <w:t xml:space="preserve"> </w:t>
      </w:r>
      <w:r w:rsidR="00571F29" w:rsidRPr="007132F5">
        <w:rPr>
          <w:rFonts w:ascii="GHEA Grapalat" w:hAnsi="GHEA Grapalat" w:cs="Sylfaen"/>
          <w:b/>
        </w:rPr>
        <w:t>գնահատումը</w:t>
      </w:r>
      <w:r w:rsidR="00571F29" w:rsidRPr="007132F5">
        <w:rPr>
          <w:rFonts w:ascii="GHEA Grapalat" w:hAnsi="GHEA Grapalat" w:cs="Arial"/>
          <w:b/>
        </w:rPr>
        <w:t xml:space="preserve"> </w:t>
      </w:r>
      <w:r w:rsidR="00571F29" w:rsidRPr="007132F5">
        <w:rPr>
          <w:rFonts w:ascii="GHEA Grapalat" w:hAnsi="GHEA Grapalat" w:cs="Sylfaen"/>
          <w:b/>
        </w:rPr>
        <w:t>և</w:t>
      </w:r>
      <w:r w:rsidR="00571F29" w:rsidRPr="007132F5">
        <w:rPr>
          <w:rFonts w:ascii="GHEA Grapalat" w:hAnsi="GHEA Grapalat" w:cs="Arial"/>
          <w:b/>
        </w:rPr>
        <w:t xml:space="preserve"> </w:t>
      </w:r>
      <w:r w:rsidR="00571F29" w:rsidRPr="007132F5">
        <w:rPr>
          <w:rFonts w:ascii="GHEA Grapalat" w:hAnsi="GHEA Grapalat" w:cs="Sylfaen"/>
          <w:b/>
        </w:rPr>
        <w:t>ընտրված մասնակցի որոշումն</w:t>
      </w:r>
      <w:r w:rsidR="00571F29" w:rsidRPr="007132F5">
        <w:rPr>
          <w:rFonts w:ascii="GHEA Grapalat" w:hAnsi="GHEA Grapalat" w:cs="Arial"/>
          <w:b/>
        </w:rPr>
        <w:t xml:space="preserve"> </w:t>
      </w:r>
      <w:r w:rsidR="00571F29" w:rsidRPr="007132F5">
        <w:rPr>
          <w:rFonts w:ascii="GHEA Grapalat" w:hAnsi="GHEA Grapalat" w:cs="Sylfaen"/>
          <w:b/>
        </w:rPr>
        <w:t>իրականացվում</w:t>
      </w:r>
      <w:r w:rsidR="00571F29" w:rsidRPr="007132F5">
        <w:rPr>
          <w:rFonts w:ascii="GHEA Grapalat" w:hAnsi="GHEA Grapalat" w:cs="Arial"/>
          <w:b/>
        </w:rPr>
        <w:t xml:space="preserve"> </w:t>
      </w:r>
      <w:r w:rsidR="00571F29" w:rsidRPr="007132F5">
        <w:rPr>
          <w:rFonts w:ascii="GHEA Grapalat" w:hAnsi="GHEA Grapalat" w:cs="Sylfaen"/>
          <w:b/>
        </w:rPr>
        <w:t>է</w:t>
      </w:r>
      <w:r w:rsidR="00571F29" w:rsidRPr="007132F5">
        <w:rPr>
          <w:rFonts w:ascii="GHEA Grapalat" w:hAnsi="GHEA Grapalat" w:cs="Arial"/>
          <w:b/>
        </w:rPr>
        <w:t xml:space="preserve"> </w:t>
      </w:r>
      <w:r w:rsidR="00571F29" w:rsidRPr="007132F5">
        <w:rPr>
          <w:rFonts w:ascii="GHEA Grapalat" w:hAnsi="GHEA Grapalat" w:cs="Sylfaen"/>
          <w:b/>
        </w:rPr>
        <w:t>ըստ</w:t>
      </w:r>
      <w:r w:rsidR="00571F29" w:rsidRPr="007132F5">
        <w:rPr>
          <w:rFonts w:ascii="GHEA Grapalat" w:hAnsi="GHEA Grapalat" w:cs="Arial"/>
          <w:b/>
        </w:rPr>
        <w:t xml:space="preserve"> </w:t>
      </w:r>
      <w:r w:rsidR="00571F29" w:rsidRPr="007132F5">
        <w:rPr>
          <w:rFonts w:ascii="GHEA Grapalat" w:hAnsi="GHEA Grapalat" w:cs="Sylfaen"/>
          <w:b/>
        </w:rPr>
        <w:t>առանձին</w:t>
      </w:r>
      <w:r w:rsidR="00571F29" w:rsidRPr="007132F5">
        <w:rPr>
          <w:rFonts w:ascii="GHEA Grapalat" w:hAnsi="GHEA Grapalat" w:cs="Arial"/>
          <w:b/>
        </w:rPr>
        <w:t xml:space="preserve"> </w:t>
      </w:r>
      <w:r w:rsidR="00571F29" w:rsidRPr="007132F5">
        <w:rPr>
          <w:rFonts w:ascii="GHEA Grapalat" w:hAnsi="GHEA Grapalat" w:cs="Sylfaen"/>
          <w:b/>
        </w:rPr>
        <w:t>չափաբաժինների</w:t>
      </w:r>
      <w:r w:rsidR="001258CE" w:rsidRPr="007132F5">
        <w:rPr>
          <w:rFonts w:ascii="GHEA Grapalat" w:hAnsi="GHEA Grapalat" w:cs="Sylfaen"/>
          <w:b/>
          <w:lang w:val="hy-AM"/>
        </w:rPr>
        <w:t>:</w:t>
      </w:r>
      <w:r w:rsidR="001258CE" w:rsidRPr="007132F5">
        <w:rPr>
          <w:rStyle w:val="FootnoteReference"/>
          <w:rFonts w:ascii="GHEA Grapalat" w:hAnsi="GHEA Grapalat" w:cs="Sylfaen"/>
          <w:b/>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264E304" w:rsidR="00F40755" w:rsidRPr="007D01B0" w:rsidRDefault="00F40755" w:rsidP="00F40755">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w:t>
      </w:r>
      <w:r w:rsidR="007132F5" w:rsidRPr="007D01B0">
        <w:rPr>
          <w:rFonts w:ascii="GHEA Grapalat" w:hAnsi="GHEA Grapalat" w:cs="Sylfaen"/>
          <w:b/>
          <w:lang w:val="es-ES"/>
        </w:rPr>
        <w:t>10</w:t>
      </w:r>
      <w:r w:rsidRPr="007D01B0">
        <w:rPr>
          <w:rFonts w:ascii="GHEA Grapalat" w:hAnsi="GHEA Grapalat" w:cs="Sylfaen"/>
          <w:b/>
          <w:lang w:val="es-ES"/>
        </w:rPr>
        <w:t>»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Default="00583092" w:rsidP="00EF3662">
      <w:pPr>
        <w:ind w:firstLine="567"/>
        <w:jc w:val="center"/>
        <w:rPr>
          <w:rFonts w:ascii="GHEA Grapalat" w:hAnsi="GHEA Grapalat"/>
          <w:b/>
          <w:sz w:val="20"/>
          <w:lang w:val="es-ES"/>
        </w:rPr>
      </w:pPr>
    </w:p>
    <w:p w14:paraId="004386A9" w14:textId="77777777" w:rsidR="00B24C2C" w:rsidRDefault="00B24C2C" w:rsidP="00EF3662">
      <w:pPr>
        <w:ind w:firstLine="567"/>
        <w:jc w:val="center"/>
        <w:rPr>
          <w:rFonts w:ascii="GHEA Grapalat" w:hAnsi="GHEA Grapalat"/>
          <w:b/>
          <w:sz w:val="20"/>
          <w:lang w:val="es-ES"/>
        </w:rPr>
      </w:pPr>
    </w:p>
    <w:p w14:paraId="3991B64B" w14:textId="77777777" w:rsidR="00B24C2C" w:rsidRPr="00A71D81" w:rsidRDefault="00B24C2C"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lastRenderedPageBreak/>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83A33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972342">
        <w:rPr>
          <w:rFonts w:ascii="GHEA Grapalat" w:hAnsi="GHEA Grapalat" w:cs="Sylfaen"/>
          <w:b/>
          <w:sz w:val="20"/>
          <w:lang w:val="ru-RU"/>
        </w:rPr>
        <w:t>այն</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ստանալու</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օրվանից</w:t>
      </w:r>
      <w:r w:rsidR="00A161E3" w:rsidRPr="00972342">
        <w:rPr>
          <w:rFonts w:ascii="GHEA Grapalat" w:hAnsi="GHEA Grapalat" w:cs="Sylfaen"/>
          <w:b/>
          <w:sz w:val="20"/>
          <w:lang w:val="af-ZA"/>
        </w:rPr>
        <w:t xml:space="preserve"> </w:t>
      </w:r>
      <w:r w:rsidR="009D62B8" w:rsidRPr="00972342">
        <w:rPr>
          <w:rFonts w:ascii="GHEA Grapalat" w:hAnsi="GHEA Grapalat" w:cs="Sylfaen"/>
          <w:b/>
          <w:sz w:val="20"/>
          <w:lang w:val="hy-AM"/>
        </w:rPr>
        <w:t xml:space="preserve">հետո </w:t>
      </w:r>
      <w:r w:rsidR="00A161E3" w:rsidRPr="00972342">
        <w:rPr>
          <w:rFonts w:ascii="GHEA Grapalat" w:hAnsi="GHEA Grapalat" w:cs="Sylfaen"/>
          <w:b/>
          <w:sz w:val="20"/>
          <w:lang w:val="hy-AM"/>
        </w:rPr>
        <w:t xml:space="preserve">5 </w:t>
      </w:r>
      <w:r w:rsidR="00A161E3" w:rsidRPr="00972342">
        <w:rPr>
          <w:rFonts w:ascii="GHEA Grapalat" w:hAnsi="GHEA Grapalat" w:cs="Sylfaen"/>
          <w:b/>
          <w:sz w:val="20"/>
          <w:lang w:val="af-ZA"/>
        </w:rPr>
        <w:t xml:space="preserve">աշխատանքային </w:t>
      </w:r>
      <w:r w:rsidR="00A161E3" w:rsidRPr="00972342">
        <w:rPr>
          <w:rFonts w:ascii="GHEA Grapalat" w:hAnsi="GHEA Grapalat" w:cs="Sylfaen"/>
          <w:b/>
          <w:sz w:val="20"/>
          <w:lang w:val="ru-RU"/>
        </w:rPr>
        <w:t>օրվա</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ընթացքում</w:t>
      </w:r>
      <w:r w:rsidR="00A161E3" w:rsidRPr="00972342">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5"/>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573C2">
        <w:rPr>
          <w:rFonts w:ascii="GHEA Grapalat" w:hAnsi="GHEA Grapalat" w:cs="Sylfaen"/>
          <w:b/>
          <w:sz w:val="20"/>
        </w:rPr>
        <w:t>Որակավորման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ապահովման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չափը</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հավասար</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է</w:t>
      </w:r>
      <w:r w:rsidR="0074145B" w:rsidRPr="005573C2">
        <w:rPr>
          <w:rFonts w:ascii="GHEA Grapalat" w:hAnsi="GHEA Grapalat" w:cs="Sylfaen"/>
          <w:b/>
          <w:sz w:val="20"/>
          <w:lang w:val="af-ZA"/>
        </w:rPr>
        <w:t xml:space="preserve"> </w:t>
      </w:r>
      <w:r w:rsidR="00A161E3" w:rsidRPr="005573C2">
        <w:rPr>
          <w:rFonts w:ascii="GHEA Grapalat" w:hAnsi="GHEA Grapalat" w:cs="Sylfaen"/>
          <w:b/>
          <w:sz w:val="20"/>
          <w:lang w:val="hy-AM"/>
        </w:rPr>
        <w:t xml:space="preserve"> սույն ընթացակարգի շրջանակում գնվելիք ապրանքի գնման գնի </w:t>
      </w:r>
      <w:r w:rsidR="005A72DB" w:rsidRPr="005573C2">
        <w:rPr>
          <w:rFonts w:ascii="GHEA Grapalat" w:hAnsi="GHEA Grapalat" w:cs="Sylfaen"/>
          <w:b/>
          <w:sz w:val="20"/>
          <w:lang w:val="hy-AM"/>
        </w:rPr>
        <w:t>15 տոկոսին</w:t>
      </w:r>
      <w:r w:rsidR="0074145B" w:rsidRPr="005573C2">
        <w:rPr>
          <w:rFonts w:ascii="GHEA Grapalat" w:hAnsi="GHEA Grapalat" w:cs="Sylfaen"/>
          <w:b/>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 xml:space="preserve">ապա կարող է ներկայացնել՝ ինչպես յուրաքանչյուր </w:t>
      </w:r>
      <w:r w:rsidR="005A72DB" w:rsidRPr="00A71D81">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B826B7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003B269F" w:rsidRPr="005573C2">
        <w:rPr>
          <w:rFonts w:ascii="GHEA Grapalat" w:hAnsi="GHEA Grapalat" w:cs="Sylfaen"/>
          <w:b/>
          <w:sz w:val="20"/>
          <w:lang w:val="hy-AM"/>
        </w:rPr>
        <w:t xml:space="preserve">գնման </w:t>
      </w:r>
      <w:r w:rsidRPr="005573C2">
        <w:rPr>
          <w:rFonts w:ascii="GHEA Grapalat" w:hAnsi="GHEA Grapalat" w:cs="Sylfaen"/>
          <w:b/>
          <w:sz w:val="20"/>
          <w:lang w:val="hy-AM"/>
        </w:rPr>
        <w:t>գնի</w:t>
      </w:r>
      <w:r w:rsidRPr="005573C2">
        <w:rPr>
          <w:rFonts w:ascii="GHEA Grapalat" w:hAnsi="GHEA Grapalat" w:cs="Sylfaen"/>
          <w:b/>
          <w:sz w:val="20"/>
          <w:lang w:val="af-ZA"/>
        </w:rPr>
        <w:t xml:space="preserve"> 10 </w:t>
      </w:r>
      <w:r w:rsidRPr="005573C2">
        <w:rPr>
          <w:rFonts w:ascii="GHEA Grapalat" w:hAnsi="GHEA Grapalat" w:cs="Sylfaen"/>
          <w:b/>
          <w:sz w:val="20"/>
          <w:lang w:val="hy-AM"/>
        </w:rPr>
        <w:t>տոկոսը:</w:t>
      </w:r>
      <w:r w:rsidR="003B269F" w:rsidRPr="005573C2">
        <w:rPr>
          <w:rFonts w:ascii="GHEA Grapalat" w:hAnsi="GHEA Grapalat" w:cs="Sylfaen"/>
          <w:b/>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73C2" w:rsidRPr="00A71D81">
        <w:rPr>
          <w:rFonts w:ascii="GHEA Grapalat" w:hAnsi="GHEA Grapalat" w:cs="Sylfaen"/>
          <w:sz w:val="20"/>
          <w:lang w:val="hy-AM"/>
        </w:rPr>
        <w:t xml:space="preserve">Պայմանագրի ապահովումը ներկայացվում է </w:t>
      </w:r>
      <w:r w:rsidR="005573C2" w:rsidRPr="006B2E9C">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3C5E3E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7003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E206479" w:rsidR="00096865" w:rsidRPr="00FD4E69" w:rsidRDefault="0047161E"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4D8A1442" w:rsidR="00096865" w:rsidRPr="00A71D81" w:rsidRDefault="00310B34"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1445D890" w:rsidR="00096865" w:rsidRPr="00A71D81" w:rsidRDefault="00B24C2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AA0D0C">
        <w:rPr>
          <w:rFonts w:ascii="GHEA Grapalat" w:hAnsi="GHEA Grapalat" w:cs="Sylfaen"/>
          <w:b/>
          <w:szCs w:val="22"/>
          <w:lang w:val="es-ES"/>
        </w:rPr>
        <w:t>ԳՆԱՆՇՄԱՆ ՀԱՐՑՄԱՆ</w:t>
      </w:r>
      <w:r>
        <w:rPr>
          <w:rFonts w:ascii="GHEA Grapalat" w:hAnsi="GHEA Grapalat"/>
          <w:b/>
          <w:szCs w:val="22"/>
          <w:lang w:val="af-ZA"/>
        </w:rPr>
        <w:t xml:space="preserve"> </w:t>
      </w:r>
      <w:r w:rsidR="00096865" w:rsidRPr="00A71D81">
        <w:rPr>
          <w:rFonts w:ascii="GHEA Grapalat" w:hAnsi="GHEA Grapalat" w:cs="Sylfaen"/>
          <w:b/>
          <w:szCs w:val="22"/>
          <w:lang w:val="es-ES"/>
        </w:rPr>
        <w:t>ՀԱՅՏԸ</w:t>
      </w:r>
      <w:r>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8E96D6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04174">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60E4DF5" w14:textId="77777777" w:rsidR="00E04174" w:rsidRPr="00A71D81" w:rsidRDefault="00E04174" w:rsidP="00E04174">
      <w:pPr>
        <w:pStyle w:val="norm"/>
        <w:spacing w:line="240" w:lineRule="auto"/>
        <w:ind w:firstLine="284"/>
        <w:jc w:val="right"/>
        <w:rPr>
          <w:rFonts w:ascii="GHEA Grapalat" w:hAnsi="GHEA Grapalat" w:cs="Sylfaen"/>
          <w:b/>
          <w:sz w:val="20"/>
          <w:lang w:val="es-ES"/>
        </w:rPr>
      </w:pPr>
    </w:p>
    <w:p w14:paraId="1DD1A68B" w14:textId="77777777" w:rsidR="00E04174" w:rsidRDefault="00E04174" w:rsidP="00E0417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0EEEE3C3" w14:textId="7CFE9EBA"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DA46B54" w14:textId="77777777" w:rsidR="00E04174" w:rsidRPr="00AE2768" w:rsidRDefault="00E04174" w:rsidP="00E04174">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47FA2CE" w:rsidR="00B2572B" w:rsidRPr="00A71D81" w:rsidRDefault="00AA0D0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5A8ACF13" w14:textId="77777777" w:rsidR="00C34244" w:rsidRPr="00A71D81" w:rsidRDefault="00C34244" w:rsidP="00C3424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A37049D" w14:textId="77777777" w:rsidR="00C34244" w:rsidRPr="00A71D81" w:rsidRDefault="00C34244" w:rsidP="00C3424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BB8C66A" w14:textId="09715CE8" w:rsidR="00C34244" w:rsidRPr="00A71D81" w:rsidRDefault="00C34244" w:rsidP="00C3424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666013">
        <w:rPr>
          <w:rFonts w:ascii="GHEA Grapalat" w:hAnsi="GHEA Grapalat"/>
          <w:sz w:val="22"/>
          <w:szCs w:val="22"/>
          <w:u w:val="single"/>
          <w:lang w:val="hy-AM"/>
        </w:rPr>
        <w:t>&lt;&lt;</w:t>
      </w:r>
      <w:r>
        <w:rPr>
          <w:rFonts w:ascii="Sylfaen" w:hAnsi="Sylfaen"/>
          <w:sz w:val="22"/>
          <w:szCs w:val="22"/>
          <w:u w:val="single"/>
          <w:lang w:val="es-ES"/>
        </w:rPr>
        <w:t>Երքաղլույս</w:t>
      </w:r>
      <w:r w:rsidR="00666013">
        <w:rPr>
          <w:rFonts w:ascii="Sylfaen" w:hAnsi="Sylfaen"/>
          <w:sz w:val="22"/>
          <w:szCs w:val="22"/>
          <w:u w:val="single"/>
          <w:lang w:val="hy-AM"/>
        </w:rPr>
        <w:t>&gt;&gt;</w:t>
      </w:r>
      <w:r>
        <w:rPr>
          <w:rFonts w:ascii="Sylfaen" w:hAnsi="Sylfaen"/>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D52874">
        <w:rPr>
          <w:rFonts w:ascii="GHEA Grapalat" w:hAnsi="GHEA Grapalat"/>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AA0A003" w14:textId="77777777" w:rsidR="00C34244" w:rsidRPr="00A71D81" w:rsidRDefault="00C34244" w:rsidP="00C3424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պատվիրատուի</w:t>
      </w:r>
      <w:proofErr w:type="gramEnd"/>
      <w:r w:rsidRPr="00A71D81">
        <w:rPr>
          <w:rFonts w:ascii="GHEA Grapalat" w:hAnsi="GHEA Grapalat" w:cs="Sylfaen"/>
          <w:vertAlign w:val="superscript"/>
          <w:lang w:val="es-ES"/>
        </w:rPr>
        <w:t xml:space="preserve"> անվանումը</w:t>
      </w:r>
    </w:p>
    <w:p w14:paraId="4F273BDA" w14:textId="77777777" w:rsidR="00C34244" w:rsidRPr="00A71D81" w:rsidRDefault="00C34244" w:rsidP="00C34244">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u w:val="single"/>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F2FECD8" w14:textId="77777777" w:rsidR="00C34244" w:rsidRPr="00A71D81" w:rsidRDefault="00C34244" w:rsidP="00C34244">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C9DDB5B" w14:textId="77777777" w:rsidR="00C34244" w:rsidRDefault="00C34244" w:rsidP="00C34244">
      <w:pPr>
        <w:jc w:val="both"/>
        <w:rPr>
          <w:rFonts w:ascii="GHEA Grapalat" w:hAnsi="GHEA Grapalat"/>
          <w:sz w:val="20"/>
          <w:szCs w:val="20"/>
          <w:lang w:val="es-ES"/>
        </w:rPr>
      </w:pPr>
      <w:r>
        <w:rPr>
          <w:rFonts w:ascii="GHEA Grapalat" w:hAnsi="GHEA Grapalat"/>
          <w:vertAlign w:val="superscript"/>
          <w:lang w:val="es-ES"/>
        </w:rPr>
        <w:t xml:space="preserve"> </w:t>
      </w:r>
      <w:proofErr w:type="gramStart"/>
      <w:r>
        <w:rPr>
          <w:rFonts w:ascii="GHEA Grapalat" w:hAnsi="GHEA Grapalat" w:cs="Sylfaen"/>
          <w:sz w:val="20"/>
          <w:szCs w:val="20"/>
          <w:lang w:val="es-ES"/>
        </w:rPr>
        <w:t>պահանջներին</w:t>
      </w:r>
      <w:proofErr w:type="gramEnd"/>
      <w:r>
        <w:rPr>
          <w:rFonts w:ascii="GHEA Grapalat" w:hAnsi="GHEA Grapalat" w:cs="Sylfaen"/>
          <w:sz w:val="20"/>
          <w:szCs w:val="20"/>
          <w:lang w:val="es-ES"/>
        </w:rPr>
        <w:t xml:space="preserve">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EF51770" w14:textId="77777777" w:rsidR="00C34244" w:rsidRDefault="00C34244" w:rsidP="00C34244">
      <w:pPr>
        <w:jc w:val="both"/>
        <w:rPr>
          <w:rFonts w:ascii="GHEA Grapalat" w:hAnsi="GHEA Grapalat"/>
          <w:sz w:val="12"/>
          <w:szCs w:val="12"/>
          <w:u w:val="single"/>
          <w:lang w:val="es-ES"/>
        </w:rPr>
      </w:pPr>
    </w:p>
    <w:p w14:paraId="0B90F450" w14:textId="77777777" w:rsidR="00C34244" w:rsidRDefault="00C34244" w:rsidP="00C3424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52F9659F" w14:textId="77777777" w:rsidR="00C34244" w:rsidRDefault="00C34244" w:rsidP="00C34244">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մասնակցի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44BC6652" w14:textId="77777777" w:rsidR="00C34244" w:rsidRDefault="00C34244" w:rsidP="00C3424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gramStart"/>
      <w:r>
        <w:rPr>
          <w:rFonts w:ascii="GHEA Grapalat" w:hAnsi="GHEA Grapalat" w:cs="Sylfaen"/>
          <w:sz w:val="20"/>
          <w:szCs w:val="20"/>
          <w:lang w:val="es-ES"/>
        </w:rPr>
        <w:t>ռեզիդենտ</w:t>
      </w:r>
      <w:proofErr w:type="gramEnd"/>
      <w:r>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5EB3C0E" w:rsidR="00E56508" w:rsidRPr="00AE74A0" w:rsidRDefault="00C34244"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r w:rsidRPr="00AE74A0">
        <w:rPr>
          <w:rFonts w:ascii="GHEA Grapalat" w:hAnsi="GHEA Grapalat" w:cs="Arial"/>
          <w:sz w:val="20"/>
          <w:szCs w:val="20"/>
          <w:lang w:val="es-ES"/>
        </w:rPr>
        <w:t>հրավերով սահմանված մասնակցության իրավունքի պահանջներին</w:t>
      </w:r>
      <w:r>
        <w:rPr>
          <w:rFonts w:ascii="GHEA Grapalat" w:hAnsi="GHEA Grapalat" w:cs="Arial"/>
          <w:sz w:val="20"/>
          <w:szCs w:val="20"/>
          <w:lang w:val="hy-AM"/>
        </w:rPr>
        <w:t xml:space="preserve"> և</w:t>
      </w:r>
      <w:r w:rsidRPr="0096457E">
        <w:rPr>
          <w:rFonts w:ascii="GHEA Grapalat" w:hAnsi="GHEA Grapalat" w:cs="Arial"/>
          <w:sz w:val="20"/>
          <w:szCs w:val="20"/>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sz w:val="20"/>
          <w:u w:val="single"/>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72A5CBF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244">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B0A0CF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C34244" w:rsidRPr="00D52874">
        <w:rPr>
          <w:rFonts w:ascii="GHEA Grapalat" w:hAnsi="GHEA Grapalat"/>
          <w:lang w:val="es-ES"/>
        </w:rPr>
        <w:t>«</w:t>
      </w:r>
      <w:r w:rsidR="00C34244" w:rsidRPr="00BC71BD">
        <w:rPr>
          <w:rFonts w:ascii="GHEA Grapalat" w:hAnsi="GHEA Grapalat" w:cs="Sylfaen"/>
          <w:b/>
          <w:lang w:val="hy-AM"/>
        </w:rPr>
        <w:t>ԵՔԼ-</w:t>
      </w:r>
      <w:r w:rsidR="00C34244" w:rsidRPr="005844C3">
        <w:rPr>
          <w:rFonts w:ascii="GHEA Grapalat" w:hAnsi="GHEA Grapalat" w:cs="Sylfaen"/>
          <w:b/>
          <w:lang w:val="hy-AM"/>
        </w:rPr>
        <w:t>ԳՀ</w:t>
      </w:r>
      <w:r w:rsidR="00C34244" w:rsidRPr="00752623">
        <w:rPr>
          <w:rFonts w:ascii="GHEA Grapalat" w:hAnsi="GHEA Grapalat" w:cs="Sylfaen"/>
          <w:b/>
          <w:lang w:val="hy-AM"/>
        </w:rPr>
        <w:t>ԱՊՁԲ</w:t>
      </w:r>
      <w:r w:rsidR="00C34244" w:rsidRPr="00752623">
        <w:rPr>
          <w:rFonts w:ascii="GHEA Grapalat" w:hAnsi="GHEA Grapalat"/>
          <w:b/>
          <w:lang w:val="es-ES"/>
        </w:rPr>
        <w:t>-</w:t>
      </w:r>
      <w:r w:rsidR="00292B6B">
        <w:rPr>
          <w:rFonts w:ascii="GHEA Grapalat" w:hAnsi="GHEA Grapalat"/>
          <w:b/>
          <w:lang w:val="es-ES"/>
        </w:rPr>
        <w:t>25/9</w:t>
      </w:r>
      <w:r w:rsidR="00C34244" w:rsidRPr="00D52874">
        <w:rPr>
          <w:rFonts w:ascii="GHEA Grapalat" w:hAnsi="GHEA Grapalat"/>
          <w:lang w:val="es-ES"/>
        </w:rPr>
        <w:t>»</w:t>
      </w:r>
      <w:r w:rsidR="00C34244" w:rsidRPr="00752623">
        <w:rPr>
          <w:rFonts w:ascii="GHEA Grapalat" w:hAnsi="GHEA Grapalat"/>
          <w:b/>
          <w:lang w:val="es-ES"/>
        </w:rPr>
        <w:t xml:space="preserve">  </w:t>
      </w:r>
      <w:r w:rsidR="00C34244" w:rsidRPr="00A71D81">
        <w:rPr>
          <w:rFonts w:ascii="GHEA Grapalat" w:hAnsi="GHEA Grapalat"/>
          <w:sz w:val="20"/>
          <w:szCs w:val="20"/>
          <w:lang w:val="es-ES"/>
        </w:rPr>
        <w:t xml:space="preserve"> </w:t>
      </w:r>
      <w:r w:rsidR="00C34244" w:rsidRPr="00A71D81">
        <w:rPr>
          <w:rFonts w:ascii="GHEA Grapalat" w:hAnsi="GHEA Grapalat" w:cs="Arial"/>
          <w:sz w:val="20"/>
          <w:szCs w:val="20"/>
          <w:lang w:val="es-ES"/>
        </w:rPr>
        <w:t xml:space="preserve">ծածկագրով </w:t>
      </w:r>
      <w:r w:rsidR="00C34244">
        <w:rPr>
          <w:rFonts w:ascii="GHEA Grapalat" w:hAnsi="GHEA Grapalat" w:cs="Arial"/>
          <w:sz w:val="20"/>
          <w:szCs w:val="20"/>
          <w:lang w:val="es-ES"/>
        </w:rPr>
        <w:t>գնանշման հարցմանը</w:t>
      </w:r>
      <w:r w:rsidR="00C34244" w:rsidRPr="00A71D81">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2E6578E" w:rsidR="000B1088" w:rsidRPr="00A71D81" w:rsidRDefault="00CE3A99" w:rsidP="00794E8E">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9373EA6" w14:textId="64255334"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76B2611"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70C31956" w14:textId="23D9B9F4" w:rsidR="00C34244" w:rsidRDefault="00C34244" w:rsidP="00C34244">
      <w:pPr>
        <w:ind w:firstLine="567"/>
        <w:jc w:val="both"/>
        <w:rPr>
          <w:rFonts w:ascii="GHEA Grapalat" w:hAnsi="GHEA Grapalat"/>
          <w:sz w:val="20"/>
          <w:vertAlign w:val="superscript"/>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sz w:val="20"/>
          <w:vertAlign w:val="superscript"/>
          <w:lang w:val="es-ES"/>
        </w:rPr>
        <w:t xml:space="preserve">                                                    </w:t>
      </w:r>
    </w:p>
    <w:p w14:paraId="07AFDF33" w14:textId="77777777" w:rsidR="00C34244" w:rsidRPr="00A71D81" w:rsidRDefault="00C34244" w:rsidP="00C34244">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1124AD3" w14:textId="77777777" w:rsidR="00C34244" w:rsidRPr="00A71D81" w:rsidRDefault="00C34244" w:rsidP="00C34244">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42A1D81" w14:textId="3A143D5A"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EBA9F6D"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4840F05" w14:textId="77777777" w:rsidR="00E04174" w:rsidRDefault="00E04174" w:rsidP="002929EF">
      <w:pPr>
        <w:pStyle w:val="BodyTextIndent3"/>
        <w:spacing w:line="240" w:lineRule="auto"/>
        <w:ind w:firstLine="0"/>
        <w:jc w:val="center"/>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6459E835"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682E321C"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F455B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A3EB894" w14:textId="77777777" w:rsidR="006B44A1"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p>
    <w:p w14:paraId="2E1D2B07" w14:textId="77777777" w:rsidR="006B44A1" w:rsidRDefault="006B44A1" w:rsidP="000B1088">
      <w:pPr>
        <w:pStyle w:val="BodyTextIndent3"/>
        <w:spacing w:line="240" w:lineRule="auto"/>
        <w:ind w:firstLine="0"/>
        <w:jc w:val="right"/>
        <w:rPr>
          <w:rFonts w:ascii="GHEA Grapalat" w:hAnsi="GHEA Grapalat"/>
          <w:b/>
          <w:lang w:val="hy-AM"/>
        </w:rPr>
      </w:pPr>
    </w:p>
    <w:p w14:paraId="30088A2E" w14:textId="77777777" w:rsidR="006B44A1" w:rsidRDefault="006B44A1" w:rsidP="000B1088">
      <w:pPr>
        <w:pStyle w:val="BodyTextIndent3"/>
        <w:spacing w:line="240" w:lineRule="auto"/>
        <w:ind w:firstLine="0"/>
        <w:jc w:val="right"/>
        <w:rPr>
          <w:rFonts w:ascii="GHEA Grapalat" w:hAnsi="GHEA Grapalat"/>
          <w:b/>
          <w:lang w:val="hy-AM"/>
        </w:rPr>
      </w:pPr>
    </w:p>
    <w:p w14:paraId="52A9E100" w14:textId="77777777" w:rsidR="006B44A1" w:rsidRDefault="006B44A1" w:rsidP="000B1088">
      <w:pPr>
        <w:pStyle w:val="BodyTextIndent3"/>
        <w:spacing w:line="240" w:lineRule="auto"/>
        <w:ind w:firstLine="0"/>
        <w:jc w:val="right"/>
        <w:rPr>
          <w:rFonts w:ascii="GHEA Grapalat" w:hAnsi="GHEA Grapalat"/>
          <w:b/>
          <w:lang w:val="hy-AM"/>
        </w:rPr>
      </w:pPr>
    </w:p>
    <w:p w14:paraId="5A29921E" w14:textId="77777777" w:rsidR="006B44A1" w:rsidRDefault="006B44A1" w:rsidP="000B1088">
      <w:pPr>
        <w:pStyle w:val="BodyTextIndent3"/>
        <w:spacing w:line="240" w:lineRule="auto"/>
        <w:ind w:firstLine="0"/>
        <w:jc w:val="right"/>
        <w:rPr>
          <w:rFonts w:ascii="GHEA Grapalat" w:hAnsi="GHEA Grapalat"/>
          <w:b/>
          <w:lang w:val="hy-AM"/>
        </w:rPr>
      </w:pPr>
    </w:p>
    <w:p w14:paraId="07D76FEE" w14:textId="77777777" w:rsidR="006B44A1" w:rsidRDefault="006B44A1" w:rsidP="000B1088">
      <w:pPr>
        <w:pStyle w:val="BodyTextIndent3"/>
        <w:spacing w:line="240" w:lineRule="auto"/>
        <w:ind w:firstLine="0"/>
        <w:jc w:val="right"/>
        <w:rPr>
          <w:rFonts w:ascii="GHEA Grapalat" w:hAnsi="GHEA Grapalat"/>
          <w:b/>
          <w:lang w:val="hy-AM"/>
        </w:rPr>
      </w:pPr>
    </w:p>
    <w:p w14:paraId="6EEDA791" w14:textId="77777777" w:rsidR="006B44A1" w:rsidRDefault="006B44A1" w:rsidP="000B1088">
      <w:pPr>
        <w:pStyle w:val="BodyTextIndent3"/>
        <w:spacing w:line="240" w:lineRule="auto"/>
        <w:ind w:firstLine="0"/>
        <w:jc w:val="right"/>
        <w:rPr>
          <w:rFonts w:ascii="GHEA Grapalat" w:hAnsi="GHEA Grapalat"/>
          <w:b/>
          <w:lang w:val="hy-AM"/>
        </w:rPr>
      </w:pPr>
    </w:p>
    <w:p w14:paraId="2E426907" w14:textId="77777777" w:rsidR="006B44A1" w:rsidRDefault="006B44A1" w:rsidP="000B1088">
      <w:pPr>
        <w:pStyle w:val="BodyTextIndent3"/>
        <w:spacing w:line="240" w:lineRule="auto"/>
        <w:ind w:firstLine="0"/>
        <w:jc w:val="right"/>
        <w:rPr>
          <w:rFonts w:ascii="GHEA Grapalat" w:hAnsi="GHEA Grapalat"/>
          <w:b/>
          <w:lang w:val="hy-AM"/>
        </w:rPr>
      </w:pPr>
    </w:p>
    <w:p w14:paraId="44C3F50E" w14:textId="77777777" w:rsidR="006B44A1" w:rsidRDefault="006B44A1" w:rsidP="000B1088">
      <w:pPr>
        <w:pStyle w:val="BodyTextIndent3"/>
        <w:spacing w:line="240" w:lineRule="auto"/>
        <w:ind w:firstLine="0"/>
        <w:jc w:val="right"/>
        <w:rPr>
          <w:rFonts w:ascii="GHEA Grapalat" w:hAnsi="GHEA Grapalat"/>
          <w:b/>
          <w:lang w:val="hy-AM"/>
        </w:rPr>
      </w:pPr>
    </w:p>
    <w:p w14:paraId="2C9CE6D0" w14:textId="77777777" w:rsidR="006B44A1" w:rsidRDefault="006B44A1" w:rsidP="000B1088">
      <w:pPr>
        <w:pStyle w:val="BodyTextIndent3"/>
        <w:spacing w:line="240" w:lineRule="auto"/>
        <w:ind w:firstLine="0"/>
        <w:jc w:val="right"/>
        <w:rPr>
          <w:rFonts w:ascii="GHEA Grapalat" w:hAnsi="GHEA Grapalat"/>
          <w:b/>
          <w:lang w:val="hy-AM"/>
        </w:rPr>
      </w:pPr>
    </w:p>
    <w:p w14:paraId="1A4F9367" w14:textId="77777777" w:rsidR="006B44A1" w:rsidRDefault="006B44A1" w:rsidP="000B1088">
      <w:pPr>
        <w:pStyle w:val="BodyTextIndent3"/>
        <w:spacing w:line="240" w:lineRule="auto"/>
        <w:ind w:firstLine="0"/>
        <w:jc w:val="right"/>
        <w:rPr>
          <w:rFonts w:ascii="GHEA Grapalat" w:hAnsi="GHEA Grapalat"/>
          <w:b/>
          <w:lang w:val="hy-AM"/>
        </w:rPr>
      </w:pPr>
    </w:p>
    <w:p w14:paraId="2322DD11" w14:textId="79D6A816" w:rsidR="006B44A1" w:rsidRDefault="006B44A1" w:rsidP="000B1088">
      <w:pPr>
        <w:pStyle w:val="BodyTextIndent3"/>
        <w:spacing w:line="240" w:lineRule="auto"/>
        <w:ind w:firstLine="0"/>
        <w:jc w:val="right"/>
        <w:rPr>
          <w:rFonts w:ascii="GHEA Grapalat" w:hAnsi="GHEA Grapalat"/>
          <w:b/>
          <w:lang w:val="hy-AM"/>
        </w:rPr>
      </w:pPr>
    </w:p>
    <w:p w14:paraId="77332829" w14:textId="0B878D2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6593A14F" w14:textId="67FC581D"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BA03ED8"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4DB9757D" w14:textId="1D7CB5E3" w:rsidR="00211D72" w:rsidRPr="00A71D81" w:rsidRDefault="00211D72" w:rsidP="00211D7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D52874">
        <w:rPr>
          <w:rFonts w:ascii="GHEA Grapalat" w:hAnsi="GHEA Grapalat"/>
          <w:lang w:val="es-ES"/>
        </w:rPr>
        <w:t>«</w:t>
      </w:r>
      <w:r w:rsidRPr="00BC71BD">
        <w:rPr>
          <w:rFonts w:ascii="GHEA Grapalat" w:hAnsi="GHEA Grapalat" w:cs="Sylfaen"/>
          <w:b/>
          <w:lang w:val="hy-AM"/>
        </w:rPr>
        <w:t>ԵՔԼ-</w:t>
      </w:r>
      <w:r w:rsidRPr="005844C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lang w:val="es-ES"/>
        </w:rPr>
        <w:t>»</w:t>
      </w:r>
      <w:r>
        <w:rPr>
          <w:rFonts w:ascii="GHEA Grapalat" w:hAnsi="GHEA Grapalat"/>
          <w:b/>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5844C3">
        <w:rPr>
          <w:rFonts w:ascii="GHEA Grapalat" w:hAnsi="GHEA Grapalat"/>
          <w:sz w:val="20"/>
          <w:u w:val="single"/>
          <w:lang w:val="hy-AM"/>
        </w:rPr>
        <w:t xml:space="preserve"> </w:t>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EDD2588" w14:textId="77777777" w:rsidR="00211D72" w:rsidRPr="00A71D81" w:rsidRDefault="00211D72" w:rsidP="00211D7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64F5CC8A" w14:textId="77777777" w:rsidR="00211D72" w:rsidRPr="00A71D81" w:rsidRDefault="00211D72" w:rsidP="00211D7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85FD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85FD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D85FD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D85FD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6F82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E7F2E15" w14:textId="2F76B4DC"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17A25D" w14:textId="77777777" w:rsidR="0033195B" w:rsidRPr="00AE2768" w:rsidRDefault="0033195B" w:rsidP="0033195B">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B062DA" w14:textId="79655D19" w:rsidR="006B44A1" w:rsidRPr="00F34FC0" w:rsidRDefault="006B44A1" w:rsidP="006B44A1">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2A69CC">
        <w:rPr>
          <w:rFonts w:ascii="GHEA Grapalat" w:hAnsi="GHEA Grapalat" w:cs="GHEA Grapalat"/>
          <w:sz w:val="20"/>
          <w:szCs w:val="20"/>
          <w:lang w:val="hy-AM"/>
        </w:rPr>
        <w:t>&lt;&lt;</w:t>
      </w:r>
      <w:r w:rsidRPr="00067A33">
        <w:rPr>
          <w:rFonts w:ascii="Sylfaen" w:hAnsi="Sylfaen" w:cs="GHEA Grapalat"/>
          <w:b/>
          <w:sz w:val="22"/>
          <w:szCs w:val="20"/>
          <w:u w:val="single"/>
          <w:lang w:val="pt-BR"/>
        </w:rPr>
        <w:t>Երքաղլույս</w:t>
      </w:r>
      <w:r w:rsidR="002A69CC">
        <w:rPr>
          <w:rFonts w:ascii="Sylfaen" w:hAnsi="Sylfaen" w:cs="GHEA Grapalat"/>
          <w:b/>
          <w:sz w:val="22"/>
          <w:szCs w:val="20"/>
          <w:u w:val="single"/>
          <w:lang w:val="hy-AM"/>
        </w:rPr>
        <w:t>&gt;&gt;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DB72806"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DDA4562"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C7B91E"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69AC2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C1534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D85FD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85FD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85FD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D85FD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D85FD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58CB21EA" w:rsidR="00631658" w:rsidRPr="00F52AC4" w:rsidRDefault="00631658" w:rsidP="00F52AC4">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4C3F6E6" w14:textId="737BC4A5"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92B6B">
        <w:rPr>
          <w:rFonts w:ascii="GHEA Grapalat" w:hAnsi="GHEA Grapalat"/>
          <w:b/>
          <w:lang w:val="es-ES"/>
        </w:rPr>
        <w:t>25/9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CE39072" w14:textId="77777777" w:rsidR="00E04174" w:rsidRPr="00AE2768" w:rsidRDefault="00E04174" w:rsidP="00E04174">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6BBC09B" w14:textId="77777777" w:rsidR="00F52AC4"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4BD8D75E"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228FA9" w14:textId="59BF6DB3" w:rsidR="00F52780" w:rsidRDefault="00631658" w:rsidP="00F527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F52780" w:rsidRPr="00F34FC0">
        <w:rPr>
          <w:rFonts w:ascii="GHEA Grapalat" w:hAnsi="GHEA Grapalat" w:cs="GHEA Grapalat"/>
          <w:sz w:val="20"/>
          <w:szCs w:val="20"/>
          <w:lang w:val="pt-BR"/>
        </w:rPr>
        <w:t xml:space="preserve">Ընկերությունը մասնակցում է </w:t>
      </w:r>
      <w:r w:rsidR="004C09AB">
        <w:rPr>
          <w:rFonts w:ascii="GHEA Grapalat" w:hAnsi="GHEA Grapalat" w:cs="GHEA Grapalat"/>
          <w:sz w:val="20"/>
          <w:szCs w:val="20"/>
          <w:lang w:val="hy-AM"/>
        </w:rPr>
        <w:t>&lt;&lt;</w:t>
      </w:r>
      <w:r w:rsidR="00F52780" w:rsidRPr="00067A33">
        <w:rPr>
          <w:rFonts w:ascii="Sylfaen" w:hAnsi="Sylfaen" w:cs="GHEA Grapalat"/>
          <w:b/>
          <w:sz w:val="22"/>
          <w:szCs w:val="20"/>
          <w:u w:val="single"/>
          <w:lang w:val="pt-BR"/>
        </w:rPr>
        <w:t>Երքաղլույս</w:t>
      </w:r>
      <w:r w:rsidR="004C09AB">
        <w:rPr>
          <w:rFonts w:ascii="Sylfaen" w:hAnsi="Sylfaen" w:cs="GHEA Grapalat"/>
          <w:b/>
          <w:sz w:val="22"/>
          <w:szCs w:val="20"/>
          <w:u w:val="single"/>
          <w:lang w:val="hy-AM"/>
        </w:rPr>
        <w:t>&gt;&gt;</w:t>
      </w:r>
      <w:r w:rsidR="00F52780" w:rsidRPr="00067A33">
        <w:rPr>
          <w:rFonts w:ascii="Sylfaen" w:hAnsi="Sylfaen" w:cs="GHEA Grapalat"/>
          <w:b/>
          <w:sz w:val="22"/>
          <w:szCs w:val="20"/>
          <w:u w:val="single"/>
          <w:lang w:val="pt-BR"/>
        </w:rPr>
        <w:t xml:space="preserve"> ՓԲԸ-ի</w:t>
      </w:r>
      <w:r w:rsidR="00F52780" w:rsidRPr="00F34FC0">
        <w:rPr>
          <w:rFonts w:ascii="GHEA Grapalat" w:hAnsi="GHEA Grapalat" w:cs="GHEA Grapalat"/>
          <w:sz w:val="20"/>
          <w:szCs w:val="20"/>
          <w:lang w:val="pt-BR"/>
        </w:rPr>
        <w:t xml:space="preserve">  (այսուհետ` Պատվիրատու) կողմից կազմակերպված </w:t>
      </w:r>
      <w:r w:rsidR="00F52780" w:rsidRPr="00D52874">
        <w:rPr>
          <w:rFonts w:ascii="GHEA Grapalat" w:hAnsi="GHEA Grapalat"/>
          <w:lang w:val="es-ES"/>
        </w:rPr>
        <w:t>«</w:t>
      </w:r>
      <w:r w:rsidR="00F52780" w:rsidRPr="00BC71BD">
        <w:rPr>
          <w:rFonts w:ascii="Sylfaen" w:hAnsi="Sylfaen" w:cs="Sylfaen"/>
          <w:b/>
          <w:lang w:val="hy-AM"/>
        </w:rPr>
        <w:t>ԵՔԼ</w:t>
      </w:r>
      <w:r w:rsidR="00F52780" w:rsidRPr="00BC71BD">
        <w:rPr>
          <w:rFonts w:ascii="GHEA Grapalat" w:hAnsi="GHEA Grapalat" w:cs="Sylfaen"/>
          <w:b/>
          <w:lang w:val="hy-AM"/>
        </w:rPr>
        <w:t>-</w:t>
      </w:r>
      <w:r w:rsidR="00F52780" w:rsidRPr="004C3F22">
        <w:rPr>
          <w:rFonts w:ascii="Sylfaen" w:hAnsi="Sylfaen" w:cs="Sylfaen"/>
          <w:b/>
          <w:lang w:val="hy-AM"/>
        </w:rPr>
        <w:t>ԳՀ</w:t>
      </w:r>
      <w:r w:rsidR="00F52780" w:rsidRPr="00752623">
        <w:rPr>
          <w:rFonts w:ascii="Sylfaen" w:hAnsi="Sylfaen" w:cs="Sylfaen"/>
          <w:b/>
          <w:lang w:val="hy-AM"/>
        </w:rPr>
        <w:t>ԱՊՁԲ</w:t>
      </w:r>
      <w:r w:rsidR="00F52780" w:rsidRPr="00752623">
        <w:rPr>
          <w:rFonts w:ascii="GHEA Grapalat" w:hAnsi="GHEA Grapalat"/>
          <w:b/>
          <w:lang w:val="es-ES"/>
        </w:rPr>
        <w:t>-</w:t>
      </w:r>
      <w:r w:rsidR="00292B6B">
        <w:rPr>
          <w:rFonts w:ascii="GHEA Grapalat" w:hAnsi="GHEA Grapalat"/>
          <w:b/>
          <w:lang w:val="es-ES"/>
        </w:rPr>
        <w:t>25/9</w:t>
      </w:r>
      <w:r w:rsidR="00F52780" w:rsidRPr="00D52874">
        <w:rPr>
          <w:rFonts w:ascii="GHEA Grapalat" w:hAnsi="GHEA Grapalat"/>
          <w:lang w:val="es-ES"/>
        </w:rPr>
        <w:t>»</w:t>
      </w:r>
      <w:r w:rsidR="00F52780">
        <w:rPr>
          <w:rFonts w:ascii="GHEA Grapalat" w:hAnsi="GHEA Grapalat"/>
          <w:lang w:val="es-ES"/>
        </w:rPr>
        <w:t xml:space="preserve"> </w:t>
      </w:r>
      <w:r w:rsidR="00F52780" w:rsidRPr="00F34FC0">
        <w:rPr>
          <w:rFonts w:ascii="GHEA Grapalat" w:hAnsi="GHEA Grapalat" w:cs="GHEA Grapalat"/>
          <w:sz w:val="20"/>
          <w:szCs w:val="20"/>
          <w:lang w:val="pt-BR"/>
        </w:rPr>
        <w:t>ծածկագրով գնման ընթացակարգին:</w:t>
      </w:r>
    </w:p>
    <w:p w14:paraId="314CA090" w14:textId="71EE19A3" w:rsidR="00631658" w:rsidRPr="00A71D81" w:rsidRDefault="00631658" w:rsidP="00F52780">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FD3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9C805DE"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0C79E5"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6FE6647"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9306D0D"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85FD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85FD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85FD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85FD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85FD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E38FD65" w:rsidR="00CB5EFD" w:rsidRPr="00A71D81" w:rsidRDefault="00334B2F" w:rsidP="00E04174">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C44D8DC" w14:textId="36F48C5C" w:rsidR="0033195B" w:rsidRPr="00AE2768" w:rsidRDefault="008D332F" w:rsidP="0033195B">
      <w:pPr>
        <w:pStyle w:val="BodyTextIndent3"/>
        <w:spacing w:line="240" w:lineRule="auto"/>
        <w:jc w:val="right"/>
        <w:rPr>
          <w:rFonts w:ascii="GHEA Grapalat" w:hAnsi="GHEA Grapalat" w:cs="Arial"/>
          <w:b/>
          <w:lang w:val="es-ES"/>
        </w:rPr>
      </w:pPr>
      <w:r w:rsidRPr="00D52874">
        <w:rPr>
          <w:rFonts w:ascii="GHEA Grapalat" w:hAnsi="GHEA Grapalat"/>
          <w:lang w:val="es-ES"/>
        </w:rPr>
        <w:t>«</w:t>
      </w:r>
      <w:r w:rsidR="0033195B" w:rsidRPr="00BC71BD">
        <w:rPr>
          <w:rFonts w:ascii="GHEA Grapalat" w:hAnsi="GHEA Grapalat" w:cs="Sylfaen"/>
          <w:b/>
          <w:lang w:val="hy-AM"/>
        </w:rPr>
        <w:t>ԵՔԼ-</w:t>
      </w:r>
      <w:r w:rsidR="0033195B" w:rsidRPr="0096457E">
        <w:rPr>
          <w:rFonts w:ascii="GHEA Grapalat" w:hAnsi="GHEA Grapalat" w:cs="Sylfaen"/>
          <w:b/>
          <w:lang w:val="hy-AM"/>
        </w:rPr>
        <w:t>ԳՀ</w:t>
      </w:r>
      <w:r w:rsidR="0033195B" w:rsidRPr="00752623">
        <w:rPr>
          <w:rFonts w:ascii="GHEA Grapalat" w:hAnsi="GHEA Grapalat" w:cs="Sylfaen"/>
          <w:b/>
          <w:lang w:val="hy-AM"/>
        </w:rPr>
        <w:t>ԱՊՁԲ</w:t>
      </w:r>
      <w:r w:rsidR="0033195B" w:rsidRPr="00752623">
        <w:rPr>
          <w:rFonts w:ascii="GHEA Grapalat" w:hAnsi="GHEA Grapalat"/>
          <w:b/>
          <w:lang w:val="es-ES"/>
        </w:rPr>
        <w:t>-</w:t>
      </w:r>
      <w:r w:rsidR="0000586B">
        <w:rPr>
          <w:rFonts w:ascii="GHEA Grapalat" w:hAnsi="GHEA Grapalat"/>
          <w:b/>
          <w:lang w:val="es-ES"/>
        </w:rPr>
        <w:t>25/</w:t>
      </w:r>
      <w:r w:rsidR="00BB5CBA">
        <w:rPr>
          <w:rFonts w:ascii="GHEA Grapalat" w:hAnsi="GHEA Grapalat"/>
          <w:b/>
          <w:lang w:val="es-ES"/>
        </w:rPr>
        <w:t>9</w:t>
      </w:r>
      <w:r w:rsidR="0033195B" w:rsidRPr="00D52874">
        <w:rPr>
          <w:rFonts w:ascii="GHEA Grapalat" w:hAnsi="GHEA Grapalat"/>
          <w:sz w:val="24"/>
          <w:szCs w:val="24"/>
          <w:lang w:val="es-ES"/>
        </w:rPr>
        <w:t>»</w:t>
      </w:r>
      <w:r w:rsidR="0033195B" w:rsidRPr="00752623">
        <w:rPr>
          <w:rFonts w:ascii="GHEA Grapalat" w:hAnsi="GHEA Grapalat"/>
          <w:b/>
          <w:lang w:val="es-ES"/>
        </w:rPr>
        <w:t xml:space="preserve">  </w:t>
      </w:r>
      <w:r w:rsidR="0033195B" w:rsidRPr="00AE2768">
        <w:rPr>
          <w:rFonts w:ascii="GHEA Grapalat" w:hAnsi="GHEA Grapalat" w:cs="Sylfaen"/>
          <w:b/>
          <w:lang w:val="es-ES"/>
        </w:rPr>
        <w:t>ծածկագրով</w:t>
      </w:r>
    </w:p>
    <w:p w14:paraId="18403E86"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E617241" w14:textId="77777777" w:rsidR="00FE1713" w:rsidRPr="00752623" w:rsidRDefault="00FE1713" w:rsidP="00FE171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4B68EC79" w14:textId="77777777" w:rsidR="00FE1713" w:rsidRPr="00752623" w:rsidRDefault="00FE1713" w:rsidP="00FE171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1344B507" w14:textId="0C0157C8" w:rsidR="00FE1713" w:rsidRPr="00752623" w:rsidRDefault="00FE1713" w:rsidP="00FE171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00586B">
        <w:rPr>
          <w:rFonts w:ascii="GHEA Grapalat" w:hAnsi="GHEA Grapalat"/>
          <w:b/>
          <w:lang w:val="es-ES"/>
        </w:rPr>
        <w:t>25/</w:t>
      </w:r>
      <w:r w:rsidR="00BB5CBA">
        <w:rPr>
          <w:rFonts w:ascii="GHEA Grapalat" w:hAnsi="GHEA Grapalat"/>
          <w:b/>
          <w:lang w:val="es-ES"/>
        </w:rPr>
        <w:t>9</w:t>
      </w:r>
      <w:r w:rsidRPr="00D52874">
        <w:rPr>
          <w:rFonts w:ascii="GHEA Grapalat" w:hAnsi="GHEA Grapalat"/>
          <w:lang w:val="es-ES"/>
        </w:rPr>
        <w:t>»</w:t>
      </w:r>
    </w:p>
    <w:p w14:paraId="4DE18391" w14:textId="77777777" w:rsidR="00FE1713" w:rsidRPr="00AE2768" w:rsidRDefault="00FE1713" w:rsidP="00FE1713">
      <w:pPr>
        <w:jc w:val="center"/>
        <w:rPr>
          <w:rFonts w:ascii="GHEA Grapalat" w:hAnsi="GHEA Grapalat" w:cs="Sylfaen"/>
          <w:sz w:val="20"/>
          <w:lang w:val="hy-AM"/>
        </w:rPr>
      </w:pPr>
    </w:p>
    <w:p w14:paraId="5F812A17" w14:textId="21C60F6F" w:rsidR="00FE1713" w:rsidRPr="00834555" w:rsidRDefault="00FE1713" w:rsidP="00FE171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w:t>
      </w:r>
      <w:r w:rsidR="008A295E" w:rsidRPr="00E979A6">
        <w:rPr>
          <w:rFonts w:ascii="GHEA Grapalat" w:hAnsi="GHEA Grapalat" w:cs="Sylfaen"/>
          <w:sz w:val="20"/>
          <w:lang w:val="hy-AM"/>
        </w:rPr>
        <w:t>25</w:t>
      </w:r>
      <w:r w:rsidRPr="00834555">
        <w:rPr>
          <w:rFonts w:ascii="GHEA Grapalat" w:hAnsi="GHEA Grapalat" w:cs="Sylfaen"/>
          <w:sz w:val="20"/>
          <w:lang w:val="hy-AM"/>
        </w:rPr>
        <w:t xml:space="preserve"> թ.</w:t>
      </w:r>
    </w:p>
    <w:p w14:paraId="79389B14" w14:textId="77777777" w:rsidR="00FE1713" w:rsidRPr="00834555" w:rsidRDefault="00FE1713" w:rsidP="00FE1713">
      <w:pPr>
        <w:tabs>
          <w:tab w:val="left" w:pos="720"/>
          <w:tab w:val="left" w:pos="1440"/>
          <w:tab w:val="left" w:pos="8865"/>
        </w:tabs>
        <w:jc w:val="both"/>
        <w:rPr>
          <w:rFonts w:ascii="GHEA Grapalat" w:hAnsi="GHEA Grapalat" w:cs="Sylfaen"/>
          <w:sz w:val="20"/>
          <w:lang w:val="hy-AM"/>
        </w:rPr>
      </w:pPr>
    </w:p>
    <w:p w14:paraId="0BA24F98" w14:textId="77777777" w:rsidR="00FE1713" w:rsidRPr="00834555" w:rsidRDefault="00FE1713" w:rsidP="00FE171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5EA4C4AD" w14:textId="77777777" w:rsidR="00071D1C" w:rsidRPr="00834555" w:rsidRDefault="00071D1C" w:rsidP="00EF3662">
      <w:pPr>
        <w:ind w:firstLine="709"/>
        <w:jc w:val="both"/>
        <w:rPr>
          <w:rFonts w:ascii="GHEA Grapalat" w:hAnsi="GHEA Grapalat"/>
          <w:b/>
          <w:sz w:val="20"/>
          <w:lang w:val="hy-AM"/>
        </w:rPr>
      </w:pPr>
    </w:p>
    <w:p w14:paraId="2D0EF8AC" w14:textId="77777777" w:rsidR="00FE1713" w:rsidRPr="00834555" w:rsidRDefault="00FE1713" w:rsidP="00FE171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3266B09B" w14:textId="77777777" w:rsidR="00FE1713" w:rsidRDefault="00FE1713" w:rsidP="00FE1713">
      <w:pPr>
        <w:pStyle w:val="ListParagraph"/>
        <w:tabs>
          <w:tab w:val="left" w:pos="0"/>
          <w:tab w:val="left" w:pos="360"/>
        </w:tabs>
        <w:ind w:left="0"/>
        <w:contextualSpacing/>
        <w:jc w:val="both"/>
        <w:rPr>
          <w:rFonts w:ascii="GHEA Grapalat" w:hAnsi="GHEA Grapalat"/>
          <w:sz w:val="20"/>
          <w:lang w:val="hy-AM"/>
        </w:rPr>
      </w:pPr>
      <w:r w:rsidRPr="00834555">
        <w:rPr>
          <w:rFonts w:ascii="GHEA Grapalat" w:hAnsi="GHEA Grapalat"/>
          <w:sz w:val="20"/>
          <w:lang w:val="hy-AM"/>
        </w:rPr>
        <w:t xml:space="preserve">            1.1. </w:t>
      </w:r>
      <w:r w:rsidRPr="00834555">
        <w:rPr>
          <w:rFonts w:ascii="GHEA Grapalat" w:hAnsi="GHEA Grapalat" w:cs="Sylfaen"/>
          <w:sz w:val="20"/>
          <w:lang w:val="hy-AM"/>
        </w:rPr>
        <w:t>Վաճառողը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սույն</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պայմանագրով (այսուհետ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պայմանագիր) սահմանված</w:t>
      </w:r>
      <w:r w:rsidRPr="00834555">
        <w:rPr>
          <w:rFonts w:ascii="GHEA Grapalat" w:hAnsi="GHEA Grapalat" w:cs="Times Armenian"/>
          <w:sz w:val="20"/>
          <w:lang w:val="hy-AM"/>
        </w:rPr>
        <w:t xml:space="preserve"> </w:t>
      </w:r>
      <w:r w:rsidRPr="00834555">
        <w:rPr>
          <w:rFonts w:ascii="GHEA Grapalat" w:hAnsi="GHEA Grapalat" w:cs="Sylfaen"/>
          <w:sz w:val="20"/>
          <w:lang w:val="hy-AM"/>
        </w:rPr>
        <w:t>կարգով</w:t>
      </w:r>
      <w:r w:rsidRPr="00834555">
        <w:rPr>
          <w:rFonts w:ascii="GHEA Grapalat" w:hAnsi="GHEA Grapalat" w:cs="Times Armenian"/>
          <w:sz w:val="20"/>
          <w:lang w:val="hy-AM"/>
        </w:rPr>
        <w:t xml:space="preserve">, </w:t>
      </w:r>
      <w:r w:rsidRPr="00834555">
        <w:rPr>
          <w:rFonts w:ascii="GHEA Grapalat" w:hAnsi="GHEA Grapalat" w:cs="Sylfaen"/>
          <w:sz w:val="20"/>
          <w:lang w:val="hy-AM"/>
        </w:rPr>
        <w:t>ծավալներով,</w:t>
      </w:r>
      <w:r w:rsidRPr="00834555">
        <w:rPr>
          <w:rFonts w:ascii="GHEA Grapalat" w:hAnsi="GHEA Grapalat" w:cs="Times Armenian"/>
          <w:sz w:val="20"/>
          <w:lang w:val="hy-AM"/>
        </w:rPr>
        <w:t xml:space="preserve"> </w:t>
      </w:r>
      <w:r w:rsidRPr="00834555">
        <w:rPr>
          <w:rFonts w:ascii="GHEA Grapalat" w:hAnsi="GHEA Grapalat" w:cs="Sylfaen"/>
          <w:sz w:val="20"/>
          <w:lang w:val="hy-AM"/>
        </w:rPr>
        <w:t>ժամկետներում</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հասցեով</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Գնորդին</w:t>
      </w:r>
      <w:r w:rsidRPr="00834555">
        <w:rPr>
          <w:rFonts w:ascii="GHEA Grapalat" w:hAnsi="GHEA Grapalat" w:cs="Times Armenian"/>
          <w:sz w:val="20"/>
          <w:lang w:val="hy-AM"/>
        </w:rPr>
        <w:t xml:space="preserve"> </w:t>
      </w:r>
      <w:r w:rsidRPr="00834555">
        <w:rPr>
          <w:rFonts w:ascii="GHEA Grapalat" w:hAnsi="GHEA Grapalat" w:cs="Sylfaen"/>
          <w:sz w:val="20"/>
          <w:lang w:val="hy-AM"/>
        </w:rPr>
        <w:t>մատակարարել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պայմանագրի</w:t>
      </w:r>
      <w:r w:rsidRPr="00834555">
        <w:rPr>
          <w:rFonts w:ascii="GHEA Grapalat" w:hAnsi="GHEA Grapalat" w:cs="Times Armenian"/>
          <w:sz w:val="20"/>
          <w:lang w:val="hy-AM"/>
        </w:rPr>
        <w:t xml:space="preserve"> N 1 </w:t>
      </w:r>
      <w:r w:rsidRPr="00834555">
        <w:rPr>
          <w:rFonts w:ascii="GHEA Grapalat" w:hAnsi="GHEA Grapalat" w:cs="Sylfaen"/>
          <w:sz w:val="20"/>
          <w:lang w:val="hy-AM"/>
        </w:rPr>
        <w:t>հավելվածով`</w:t>
      </w:r>
      <w:r w:rsidRPr="00834555">
        <w:rPr>
          <w:rFonts w:ascii="GHEA Grapalat" w:hAnsi="GHEA Grapalat" w:cs="Times Armenian"/>
          <w:sz w:val="20"/>
          <w:lang w:val="hy-AM"/>
        </w:rPr>
        <w:t xml:space="preserve"> </w:t>
      </w:r>
      <w:r w:rsidRPr="00834555">
        <w:rPr>
          <w:rFonts w:ascii="GHEA Grapalat" w:hAnsi="GHEA Grapalat" w:cs="Sylfaen"/>
          <w:sz w:val="20"/>
          <w:lang w:val="hy-AM"/>
        </w:rPr>
        <w:t>Տեխնիկական</w:t>
      </w:r>
      <w:r w:rsidRPr="00834555">
        <w:rPr>
          <w:rFonts w:ascii="GHEA Grapalat" w:hAnsi="GHEA Grapalat" w:cs="Times Armenian"/>
          <w:sz w:val="20"/>
          <w:lang w:val="hy-AM"/>
        </w:rPr>
        <w:t xml:space="preserve"> </w:t>
      </w:r>
      <w:r w:rsidRPr="00834555">
        <w:rPr>
          <w:rFonts w:ascii="GHEA Grapalat" w:hAnsi="GHEA Grapalat" w:cs="Sylfaen"/>
          <w:sz w:val="20"/>
          <w:lang w:val="hy-AM"/>
        </w:rPr>
        <w:t>բնութագիր-գնման-ժամանակացուցով նախատեսված</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w:t>
      </w:r>
      <w:r w:rsidRPr="00834555">
        <w:rPr>
          <w:rFonts w:ascii="GHEA Grapalat" w:hAnsi="GHEA Grapalat" w:cs="Times Armenian"/>
          <w:sz w:val="20"/>
          <w:lang w:val="hy-AM"/>
        </w:rPr>
        <w:t xml:space="preserve">), </w:t>
      </w:r>
      <w:r w:rsidRPr="00834555">
        <w:rPr>
          <w:rFonts w:ascii="GHEA Grapalat" w:hAnsi="GHEA Grapalat" w:cs="Sylfaen"/>
          <w:sz w:val="20"/>
          <w:lang w:val="hy-AM"/>
        </w:rPr>
        <w:t>իսկ</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ընդունել</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վճարել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դրա</w:t>
      </w:r>
      <w:r w:rsidRPr="00834555">
        <w:rPr>
          <w:rFonts w:ascii="GHEA Grapalat" w:hAnsi="GHEA Grapalat" w:cs="Times Armenian"/>
          <w:sz w:val="20"/>
          <w:lang w:val="hy-AM"/>
        </w:rPr>
        <w:t xml:space="preserve"> </w:t>
      </w:r>
      <w:r w:rsidRPr="00834555">
        <w:rPr>
          <w:rFonts w:ascii="GHEA Grapalat" w:hAnsi="GHEA Grapalat" w:cs="Sylfaen"/>
          <w:sz w:val="20"/>
          <w:lang w:val="hy-AM"/>
        </w:rPr>
        <w:t>համար</w:t>
      </w:r>
      <w:r w:rsidRPr="00834555">
        <w:rPr>
          <w:rFonts w:ascii="GHEA Grapalat" w:hAnsi="GHEA Grapalat" w:cs="Tahoma"/>
          <w:sz w:val="20"/>
          <w:lang w:val="hy-AM"/>
        </w:rPr>
        <w:t>։</w:t>
      </w:r>
      <w:r w:rsidRPr="00834555">
        <w:rPr>
          <w:rFonts w:ascii="GHEA Grapalat" w:hAnsi="GHEA Grapalat" w:cs="Times Armenian"/>
          <w:sz w:val="20"/>
          <w:lang w:val="hy-AM"/>
        </w:rPr>
        <w:t xml:space="preserve"> </w:t>
      </w:r>
      <w:r w:rsidRPr="00834555">
        <w:rPr>
          <w:rFonts w:ascii="GHEA Grapalat" w:hAnsi="GHEA Grapalat"/>
          <w:sz w:val="20"/>
          <w:lang w:val="hy-AM"/>
        </w:rPr>
        <w:t xml:space="preserve"> </w:t>
      </w:r>
    </w:p>
    <w:p w14:paraId="440EB2DF" w14:textId="5D02489A" w:rsidR="00C4505D" w:rsidRPr="00C4505D" w:rsidRDefault="00C4505D" w:rsidP="00FE1713">
      <w:pPr>
        <w:pStyle w:val="ListParagraph"/>
        <w:tabs>
          <w:tab w:val="left" w:pos="0"/>
          <w:tab w:val="left" w:pos="360"/>
        </w:tabs>
        <w:ind w:left="0"/>
        <w:contextualSpacing/>
        <w:jc w:val="both"/>
        <w:rPr>
          <w:rFonts w:ascii="GHEA Grapalat" w:hAnsi="GHEA Grapalat" w:cs="Sylfaen"/>
          <w:sz w:val="20"/>
          <w:lang w:val="hy-AM"/>
        </w:rPr>
      </w:pPr>
      <w:r w:rsidRPr="00E979A6">
        <w:rPr>
          <w:rFonts w:ascii="GHEA Grapalat" w:hAnsi="GHEA Grapalat"/>
          <w:sz w:val="20"/>
          <w:lang w:val="hy-AM"/>
        </w:rPr>
        <w:t xml:space="preserve">           1</w:t>
      </w:r>
      <w:r w:rsidRPr="00C4505D">
        <w:rPr>
          <w:rFonts w:ascii="GHEA Grapalat" w:hAnsi="GHEA Grapalat" w:cs="Sylfaen"/>
          <w:sz w:val="20"/>
          <w:lang w:val="hy-AM"/>
        </w:rPr>
        <w:t>.2  Վաճառողն Ապրանքը մատակարարում է Գնորդին /Ստացողին/   Պայմանագրի  N 1 հավելվածով` տեխնիկական բնութագիր-գնման ժամանակացույցով սահմանված ծավալներով և ժամկետներում`</w:t>
      </w:r>
    </w:p>
    <w:p w14:paraId="04709CBB" w14:textId="77777777" w:rsidR="006E2D49" w:rsidRPr="00E979A6" w:rsidRDefault="006E2D49" w:rsidP="008211D0">
      <w:pPr>
        <w:pStyle w:val="ListParagraph"/>
        <w:tabs>
          <w:tab w:val="left" w:pos="0"/>
          <w:tab w:val="left" w:pos="270"/>
        </w:tabs>
        <w:ind w:left="0" w:firstLine="720"/>
        <w:contextualSpacing/>
        <w:jc w:val="both"/>
        <w:rPr>
          <w:rFonts w:ascii="GHEA Grapalat" w:hAnsi="GHEA Grapalat" w:cs="GHEA Grapalat"/>
          <w:b/>
          <w:sz w:val="22"/>
          <w:lang w:val="hy-AM"/>
        </w:rPr>
      </w:pPr>
      <w:r w:rsidRPr="00E979A6">
        <w:rPr>
          <w:rFonts w:ascii="GHEA Grapalat" w:hAnsi="GHEA Grapalat" w:cs="GHEA Grapalat"/>
          <w:b/>
          <w:sz w:val="22"/>
          <w:lang w:val="hy-AM"/>
        </w:rPr>
        <w:t>1-ին և 2-րդ չափաբաժնի մասով մատակարարման ժամկետը  20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ժամկետում:</w:t>
      </w:r>
    </w:p>
    <w:p w14:paraId="0A1DFA99" w14:textId="77777777" w:rsidR="006E2D49" w:rsidRPr="00E979A6" w:rsidRDefault="006E2D49" w:rsidP="00FE1713">
      <w:pPr>
        <w:jc w:val="both"/>
        <w:rPr>
          <w:rFonts w:ascii="GHEA Grapalat" w:hAnsi="GHEA Grapalat"/>
          <w:sz w:val="20"/>
          <w:lang w:val="hy-AM"/>
        </w:rPr>
      </w:pPr>
      <w:r w:rsidRPr="00E979A6">
        <w:rPr>
          <w:rFonts w:ascii="GHEA Grapalat" w:hAnsi="GHEA Grapalat" w:cs="Sylfaen"/>
          <w:b/>
          <w:sz w:val="22"/>
          <w:lang w:val="hy-AM" w:eastAsia="ru-RU"/>
        </w:rPr>
        <w:t xml:space="preserve">          </w:t>
      </w:r>
      <w:r w:rsidRPr="006E2D49">
        <w:rPr>
          <w:rFonts w:ascii="GHEA Grapalat" w:hAnsi="GHEA Grapalat" w:cs="Sylfaen"/>
          <w:b/>
          <w:sz w:val="22"/>
          <w:lang w:val="hy-AM" w:eastAsia="ru-RU"/>
        </w:rPr>
        <w:t>3-րդ, 4-րդ, 5-րդ, 6-րդ և 7-րդ չափաբաժնի մասով մատակարարման ժամկետը  40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ժամկետում:</w:t>
      </w:r>
      <w:r w:rsidR="00FE1713" w:rsidRPr="00834555">
        <w:rPr>
          <w:rFonts w:ascii="GHEA Grapalat" w:hAnsi="GHEA Grapalat"/>
          <w:sz w:val="20"/>
          <w:lang w:val="hy-AM"/>
        </w:rPr>
        <w:t xml:space="preserve">    </w:t>
      </w:r>
      <w:r w:rsidR="00580938" w:rsidRPr="00E979A6">
        <w:rPr>
          <w:rFonts w:ascii="GHEA Grapalat" w:hAnsi="GHEA Grapalat"/>
          <w:sz w:val="20"/>
          <w:lang w:val="hy-AM"/>
        </w:rPr>
        <w:t xml:space="preserve">       </w:t>
      </w:r>
    </w:p>
    <w:p w14:paraId="0528F24F" w14:textId="5A667398" w:rsidR="00FE1713" w:rsidRPr="00834555" w:rsidRDefault="006E2D49" w:rsidP="00FE1713">
      <w:pPr>
        <w:jc w:val="both"/>
        <w:rPr>
          <w:rFonts w:ascii="GHEA Grapalat" w:hAnsi="GHEA Grapalat" w:cs="Tahoma"/>
          <w:sz w:val="20"/>
          <w:lang w:val="hy-AM"/>
        </w:rPr>
      </w:pPr>
      <w:r w:rsidRPr="00E979A6">
        <w:rPr>
          <w:rFonts w:ascii="GHEA Grapalat" w:hAnsi="GHEA Grapalat"/>
          <w:sz w:val="20"/>
          <w:lang w:val="hy-AM"/>
        </w:rPr>
        <w:t xml:space="preserve">          </w:t>
      </w:r>
      <w:r w:rsidR="00FE1713" w:rsidRPr="00834555">
        <w:rPr>
          <w:rFonts w:ascii="GHEA Grapalat" w:hAnsi="GHEA Grapalat"/>
          <w:sz w:val="20"/>
          <w:szCs w:val="22"/>
          <w:lang w:val="hy-AM"/>
        </w:rPr>
        <w:t>1.3</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Վաճառողը</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Ապրանքը</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հասցնում</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է</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Գնորդի</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պահեստ</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որը</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գտնվում</w:t>
      </w:r>
      <w:r w:rsidR="00FE1713" w:rsidRPr="00834555">
        <w:rPr>
          <w:rFonts w:ascii="GHEA Grapalat" w:hAnsi="GHEA Grapalat"/>
          <w:sz w:val="20"/>
          <w:lang w:val="hy-AM"/>
        </w:rPr>
        <w:t xml:space="preserve"> </w:t>
      </w:r>
      <w:r w:rsidR="00FE1713" w:rsidRPr="00834555">
        <w:rPr>
          <w:rFonts w:ascii="GHEA Grapalat" w:hAnsi="GHEA Grapalat" w:cs="Sylfaen"/>
          <w:sz w:val="20"/>
          <w:lang w:val="hy-AM"/>
        </w:rPr>
        <w:t>է</w:t>
      </w:r>
      <w:r w:rsidR="00FE1713" w:rsidRPr="00834555">
        <w:rPr>
          <w:rFonts w:ascii="GHEA Grapalat" w:hAnsi="GHEA Grapalat"/>
          <w:sz w:val="20"/>
          <w:lang w:val="hy-AM"/>
        </w:rPr>
        <w:t xml:space="preserve">` </w:t>
      </w:r>
      <w:r w:rsidR="00FE1713" w:rsidRPr="00834555">
        <w:rPr>
          <w:rFonts w:ascii="GHEA Grapalat" w:hAnsi="GHEA Grapalat" w:cs="Sylfaen"/>
          <w:b/>
          <w:sz w:val="20"/>
          <w:lang w:val="hy-AM"/>
        </w:rPr>
        <w:t>ք</w:t>
      </w:r>
      <w:r w:rsidR="00FE1713" w:rsidRPr="00834555">
        <w:rPr>
          <w:rFonts w:ascii="GHEA Grapalat" w:hAnsi="GHEA Grapalat"/>
          <w:b/>
          <w:sz w:val="20"/>
          <w:lang w:val="hy-AM"/>
        </w:rPr>
        <w:t xml:space="preserve">. </w:t>
      </w:r>
      <w:r w:rsidR="00FE1713" w:rsidRPr="00834555">
        <w:rPr>
          <w:rFonts w:ascii="GHEA Grapalat" w:hAnsi="GHEA Grapalat" w:cs="Sylfaen"/>
          <w:b/>
          <w:sz w:val="20"/>
          <w:lang w:val="hy-AM"/>
        </w:rPr>
        <w:t>Երևան</w:t>
      </w:r>
      <w:r w:rsidR="00FE1713" w:rsidRPr="00834555">
        <w:rPr>
          <w:rFonts w:ascii="GHEA Grapalat" w:hAnsi="GHEA Grapalat"/>
          <w:b/>
          <w:sz w:val="20"/>
          <w:lang w:val="hy-AM"/>
        </w:rPr>
        <w:t xml:space="preserve">, </w:t>
      </w:r>
      <w:r w:rsidR="00FE1713" w:rsidRPr="00834555">
        <w:rPr>
          <w:rFonts w:ascii="GHEA Grapalat" w:hAnsi="GHEA Grapalat" w:cs="Sylfaen"/>
          <w:b/>
          <w:sz w:val="20"/>
          <w:lang w:val="hy-AM"/>
        </w:rPr>
        <w:t>Մասիսի</w:t>
      </w:r>
      <w:r w:rsidR="00FE1713" w:rsidRPr="00834555">
        <w:rPr>
          <w:rFonts w:ascii="GHEA Grapalat" w:hAnsi="GHEA Grapalat"/>
          <w:b/>
          <w:sz w:val="20"/>
          <w:lang w:val="hy-AM"/>
        </w:rPr>
        <w:t xml:space="preserve"> 102 </w:t>
      </w:r>
      <w:r w:rsidR="00FE1713" w:rsidRPr="00834555">
        <w:rPr>
          <w:rFonts w:ascii="GHEA Grapalat" w:hAnsi="GHEA Grapalat" w:cs="Sylfaen"/>
          <w:b/>
          <w:sz w:val="20"/>
          <w:lang w:val="hy-AM"/>
        </w:rPr>
        <w:t>հասցեում</w:t>
      </w:r>
      <w:r w:rsidR="00FE1713" w:rsidRPr="00834555">
        <w:rPr>
          <w:rFonts w:ascii="GHEA Grapalat" w:hAnsi="GHEA Grapalat" w:cs="Tahoma"/>
          <w:sz w:val="20"/>
          <w:lang w:val="hy-AM"/>
        </w:rPr>
        <w:t>։</w:t>
      </w:r>
    </w:p>
    <w:p w14:paraId="0EE46857" w14:textId="77777777" w:rsidR="00FE1713" w:rsidRPr="00AE2768" w:rsidRDefault="00FE1713" w:rsidP="00FE1713">
      <w:pPr>
        <w:ind w:firstLine="709"/>
        <w:jc w:val="both"/>
        <w:rPr>
          <w:rFonts w:ascii="GHEA Grapalat" w:hAnsi="GHEA Grapalat" w:cs="Times Armenian"/>
          <w:sz w:val="20"/>
          <w:lang w:val="hy-AM"/>
        </w:rPr>
      </w:pPr>
    </w:p>
    <w:p w14:paraId="6B838873"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3016A27B"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6F64288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7073360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EEBAD7E"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26B684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8B694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185245E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274F69A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2C943BB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DC41A2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772CEE6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1C235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 xml:space="preserve">բ) հրաժարվել հանձնված բոլոր ապրանքներից և պահանջել վճարելու պայմանագրի 6.2 կետով նախատեսված տույժը. </w:t>
      </w:r>
    </w:p>
    <w:p w14:paraId="627B873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E932F"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C613BE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942FD5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FE6500"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4F757BD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91D45A4"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2305908D"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2787413F" w14:textId="77777777" w:rsidR="00FE1713" w:rsidRPr="00AE2768" w:rsidRDefault="00FE1713" w:rsidP="00FE1713">
      <w:pPr>
        <w:tabs>
          <w:tab w:val="left" w:pos="720"/>
        </w:tabs>
        <w:ind w:firstLine="709"/>
        <w:jc w:val="both"/>
        <w:rPr>
          <w:rFonts w:ascii="GHEA Grapalat" w:hAnsi="GHEA Grapalat"/>
          <w:sz w:val="12"/>
          <w:szCs w:val="12"/>
          <w:lang w:val="hy-AM"/>
        </w:rPr>
      </w:pPr>
    </w:p>
    <w:p w14:paraId="0ADEE76E"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24611CC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C99285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AADD16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947F61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8089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72DC8CC" w14:textId="77777777" w:rsidR="00FE1713" w:rsidRPr="00AE2768" w:rsidRDefault="00FE1713" w:rsidP="00FE1713">
      <w:pPr>
        <w:ind w:firstLine="709"/>
        <w:jc w:val="both"/>
        <w:rPr>
          <w:rFonts w:ascii="GHEA Grapalat" w:hAnsi="GHEA Grapalat"/>
          <w:sz w:val="20"/>
          <w:lang w:val="hy-AM"/>
        </w:rPr>
      </w:pPr>
    </w:p>
    <w:p w14:paraId="027CE1FA"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0BF5D93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719AB89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7A897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9B9566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5634695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33BAD440" w14:textId="77777777" w:rsidR="00FE1713" w:rsidRPr="00AE2768" w:rsidRDefault="00FE1713" w:rsidP="00FE1713">
      <w:pPr>
        <w:ind w:firstLine="709"/>
        <w:jc w:val="both"/>
        <w:rPr>
          <w:rFonts w:ascii="GHEA Grapalat" w:hAnsi="GHEA Grapalat"/>
          <w:sz w:val="20"/>
          <w:lang w:val="hy-AM"/>
        </w:rPr>
      </w:pPr>
    </w:p>
    <w:p w14:paraId="216D6F52"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7E546EF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08329D5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8CB5D7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4CCC601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78E1F8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2.4.6 Թերի մատակարարում թույլ տալու դեպքում, պայմանագրով նախատեսված կարգով, լրացնել թերի մատակարարվածը։</w:t>
      </w:r>
    </w:p>
    <w:p w14:paraId="025B5B9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D5DE3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8BAB17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D36BF4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28557D3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2B22A3B" w14:textId="77777777" w:rsidR="00FE1713" w:rsidRPr="00AE2768" w:rsidRDefault="00FE1713" w:rsidP="00FE1713">
      <w:pPr>
        <w:ind w:firstLine="709"/>
        <w:jc w:val="both"/>
        <w:rPr>
          <w:rFonts w:ascii="GHEA Grapalat" w:hAnsi="GHEA Grapalat"/>
          <w:lang w:val="hy-AM"/>
        </w:rPr>
      </w:pPr>
    </w:p>
    <w:p w14:paraId="380B058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9E0F6A0" w14:textId="77777777" w:rsidR="00FE1713" w:rsidRPr="00752623" w:rsidRDefault="00FE1713" w:rsidP="00FE171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1"/>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6620A06" w14:textId="77777777" w:rsidR="00FE1713" w:rsidRPr="00A7209A" w:rsidRDefault="00FE1713" w:rsidP="00FE171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5A278755" w14:textId="77777777" w:rsidR="00FE1713" w:rsidRPr="00203C48" w:rsidRDefault="00FE1713" w:rsidP="00FE171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397FAB16" w14:textId="77777777" w:rsidR="00FE1713" w:rsidRPr="002F58FE" w:rsidRDefault="00FE1713" w:rsidP="00FE1713">
      <w:pPr>
        <w:ind w:firstLine="709"/>
        <w:jc w:val="both"/>
        <w:rPr>
          <w:rFonts w:ascii="GHEA Grapalat" w:hAnsi="GHEA Grapalat"/>
          <w:b/>
          <w:sz w:val="20"/>
          <w:lang w:val="hy-AM"/>
        </w:rPr>
      </w:pPr>
    </w:p>
    <w:p w14:paraId="71D33159"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4E1912AD" w14:textId="77777777" w:rsidR="00FE1713" w:rsidRPr="002F58FE" w:rsidRDefault="00FE1713" w:rsidP="00FE171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32EE4DB1" w14:textId="77777777" w:rsidR="00FE1713" w:rsidRPr="00AE2768" w:rsidRDefault="00FE1713" w:rsidP="00FE171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2"/>
      </w:r>
    </w:p>
    <w:p w14:paraId="7B2746C7" w14:textId="77777777" w:rsidR="00FE1713" w:rsidRPr="00AE2768" w:rsidRDefault="00FE1713" w:rsidP="00FE1713">
      <w:pPr>
        <w:ind w:firstLine="709"/>
        <w:jc w:val="both"/>
        <w:rPr>
          <w:rFonts w:ascii="GHEA Grapalat" w:hAnsi="GHEA Grapalat"/>
          <w:sz w:val="20"/>
          <w:lang w:val="hy-AM"/>
        </w:rPr>
      </w:pPr>
    </w:p>
    <w:p w14:paraId="2CD34B70"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101C701"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3C377E" w14:textId="77777777" w:rsidR="00FE1713" w:rsidRPr="00AE2768" w:rsidRDefault="00FE1713" w:rsidP="00FE171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2D29DD94"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A26338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93CE2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F58C7FF" w14:textId="77777777" w:rsidR="00FE1713" w:rsidRPr="00AE2768" w:rsidRDefault="00FE1713" w:rsidP="00FE171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BFD57F5"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lastRenderedPageBreak/>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61240F12" w14:textId="77777777" w:rsidR="00FE1713" w:rsidRPr="00AE2768" w:rsidRDefault="00FE1713" w:rsidP="00FE1713">
      <w:pPr>
        <w:ind w:firstLine="720"/>
        <w:jc w:val="both"/>
        <w:rPr>
          <w:rFonts w:ascii="GHEA Grapalat" w:hAnsi="GHEA Grapalat" w:cs="Sylfaen"/>
          <w:sz w:val="20"/>
          <w:lang w:val="hy-AM"/>
        </w:rPr>
      </w:pPr>
    </w:p>
    <w:p w14:paraId="3F6300CD"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4229B7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EB288F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23CF459"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3"/>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76CF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412950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67EC0BA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587E4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9654697" w14:textId="77777777" w:rsidR="00FE1713" w:rsidRPr="00AE2768" w:rsidRDefault="00FE1713" w:rsidP="00FE1713">
      <w:pPr>
        <w:ind w:firstLine="709"/>
        <w:jc w:val="both"/>
        <w:rPr>
          <w:rFonts w:ascii="GHEA Grapalat" w:hAnsi="GHEA Grapalat"/>
          <w:sz w:val="20"/>
          <w:lang w:val="hy-AM"/>
        </w:rPr>
      </w:pPr>
    </w:p>
    <w:p w14:paraId="2D51CC13"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360EB7BD"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DABA865" w14:textId="77777777" w:rsidR="00FE1713" w:rsidRPr="00AE2768" w:rsidRDefault="00FE1713" w:rsidP="00FE1713">
      <w:pPr>
        <w:ind w:firstLine="709"/>
        <w:jc w:val="both"/>
        <w:rPr>
          <w:rFonts w:ascii="GHEA Grapalat" w:hAnsi="GHEA Grapalat"/>
          <w:sz w:val="20"/>
          <w:lang w:val="hy-AM"/>
        </w:rPr>
      </w:pPr>
    </w:p>
    <w:p w14:paraId="6D68299E" w14:textId="77777777" w:rsidR="00FE1713" w:rsidRPr="001E680E" w:rsidRDefault="00FE1713" w:rsidP="00FE171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50118736" w14:textId="58F3EC35" w:rsidR="00FE1713" w:rsidRPr="00BD6A13" w:rsidRDefault="00FE1713" w:rsidP="00FE1713">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կողմերի Պայմանագրով ստանձնած պարտավորությունների ողջ ծավալով կատարումը</w:t>
      </w:r>
      <w:r w:rsidR="008D332F" w:rsidRPr="00BD6A13">
        <w:rPr>
          <w:rFonts w:ascii="GHEA Grapalat" w:hAnsi="GHEA Grapalat" w:cs="Sylfaen"/>
          <w:sz w:val="20"/>
          <w:szCs w:val="20"/>
          <w:lang w:val="hy-AM"/>
        </w:rPr>
        <w:t xml:space="preserve"> </w:t>
      </w:r>
      <w:r w:rsidRPr="00BD6A13">
        <w:rPr>
          <w:rFonts w:ascii="GHEA Grapalat" w:hAnsi="GHEA Grapalat" w:cs="Sylfaen"/>
          <w:sz w:val="20"/>
          <w:szCs w:val="20"/>
          <w:lang w:val="hy-AM"/>
        </w:rPr>
        <w:t xml:space="preserve">։ </w:t>
      </w:r>
    </w:p>
    <w:p w14:paraId="15F65A48" w14:textId="77777777" w:rsidR="00FE1713" w:rsidRPr="001E680E" w:rsidRDefault="00FE1713" w:rsidP="00FE171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F233AE" w14:textId="77777777" w:rsidR="00FE1713" w:rsidRPr="00AE2768" w:rsidRDefault="00FE1713" w:rsidP="00FE171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w:t>
      </w:r>
      <w:r w:rsidRPr="00AE2768">
        <w:rPr>
          <w:rFonts w:ascii="GHEA Grapalat" w:hAnsi="GHEA Grapalat" w:cs="Sylfaen"/>
          <w:sz w:val="20"/>
          <w:lang w:val="hy-AM"/>
        </w:rPr>
        <w:lastRenderedPageBreak/>
        <w:t>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34B5648A"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DDEE32B"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ABDA4B6"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3864CDE2" w14:textId="77777777" w:rsidR="00FE1713" w:rsidRPr="00AE2768" w:rsidRDefault="00FE1713" w:rsidP="00FE171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3B22EF" w14:textId="77777777" w:rsidR="00FE1713" w:rsidRPr="00AE2768" w:rsidRDefault="00FE1713" w:rsidP="00FE171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0DB7D769"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CF8D8A"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4"/>
      </w:r>
    </w:p>
    <w:p w14:paraId="1575E265"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5"/>
      </w:r>
    </w:p>
    <w:p w14:paraId="667AE873"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1434609E" w14:textId="77777777" w:rsidR="00FE1713" w:rsidRPr="00AE2768" w:rsidRDefault="00FE1713" w:rsidP="00FE171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6B42E6" w14:textId="77777777" w:rsidR="00FE1713" w:rsidRPr="00AE2768" w:rsidRDefault="00FE1713" w:rsidP="00FE171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F23F8F"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97D07CC" w14:textId="77777777" w:rsidR="00FE1713"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w:t>
      </w:r>
      <w:r w:rsidRPr="00AE2768">
        <w:rPr>
          <w:rFonts w:ascii="GHEA Grapalat" w:hAnsi="GHEA Grapalat"/>
          <w:sz w:val="20"/>
          <w:szCs w:val="20"/>
          <w:lang w:val="hy-AM" w:eastAsia="ru-RU"/>
        </w:rPr>
        <w:lastRenderedPageBreak/>
        <w:t xml:space="preserve">միակողմանի լուծելու վերաբերյալ, համարվում է պատշաճ ծանուցված` ծանուցումը, սույն կետով սահմանված հրապարակվելուն հաջորդող օրվանից: </w:t>
      </w:r>
      <w:bookmarkStart w:id="11"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1"/>
      <w:r w:rsidRPr="00AE2768">
        <w:rPr>
          <w:rFonts w:ascii="GHEA Grapalat" w:hAnsi="GHEA Grapalat"/>
          <w:sz w:val="20"/>
          <w:szCs w:val="20"/>
          <w:lang w:val="hy-AM" w:eastAsia="ru-RU"/>
        </w:rPr>
        <w:t xml:space="preserve">   </w:t>
      </w:r>
    </w:p>
    <w:p w14:paraId="4F94209D" w14:textId="7B0BE86D" w:rsidR="00BB5CBA" w:rsidRPr="00E979A6" w:rsidRDefault="00BB5CBA" w:rsidP="00BB5CBA">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0CA0F574" w14:textId="4DA83814"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00BB5CBA"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F51C8A" w14:textId="3E54B4E2"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00BB5CBA"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775492DA" w14:textId="30009AFE"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00BB5CBA"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292A24C" w14:textId="0F74E461" w:rsidR="00FE1713" w:rsidRPr="00FD59FC" w:rsidRDefault="00BB5CBA" w:rsidP="00FE171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00FE1713" w:rsidRPr="00FD59FC">
        <w:rPr>
          <w:rFonts w:ascii="GHEA Grapalat" w:hAnsi="GHEA Grapalat"/>
          <w:b/>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903030" w:rsidRPr="00903030">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E1713" w:rsidRPr="00FD59FC">
        <w:rPr>
          <w:rFonts w:ascii="GHEA Grapalat" w:hAnsi="GHEA Grapalat"/>
          <w:b/>
          <w:sz w:val="20"/>
          <w:szCs w:val="20"/>
          <w:lang w:val="hy-AM" w:eastAsia="ru-RU"/>
        </w:rPr>
        <w:t xml:space="preserve">Ընդ որում, Վաճառողը համաձայնագիրը կնքում </w:t>
      </w:r>
      <w:r w:rsidR="00FE1713" w:rsidRPr="00C7390F">
        <w:rPr>
          <w:rFonts w:ascii="GHEA Grapalat" w:hAnsi="GHEA Grapalat"/>
          <w:b/>
          <w:sz w:val="20"/>
          <w:szCs w:val="20"/>
          <w:lang w:val="hy-AM" w:eastAsia="ru-RU"/>
        </w:rPr>
        <w:t>և</w:t>
      </w:r>
      <w:r w:rsidR="00FE1713" w:rsidRPr="00FD59FC">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E1713" w:rsidRPr="00FD59FC">
        <w:rPr>
          <w:rStyle w:val="FootnoteReference"/>
          <w:rFonts w:ascii="GHEA Grapalat" w:hAnsi="GHEA Grapalat"/>
          <w:b/>
          <w:color w:val="FFFFFF"/>
          <w:sz w:val="20"/>
          <w:szCs w:val="20"/>
          <w:lang w:val="hy-AM" w:eastAsia="ru-RU"/>
        </w:rPr>
        <w:footnoteReference w:id="16"/>
      </w:r>
    </w:p>
    <w:p w14:paraId="4E68DCB4" w14:textId="77777777" w:rsidR="00FE1713" w:rsidRPr="00AE2768" w:rsidRDefault="00FE1713" w:rsidP="00FE1713">
      <w:pPr>
        <w:ind w:firstLine="709"/>
        <w:jc w:val="both"/>
        <w:rPr>
          <w:rFonts w:ascii="GHEA Grapalat" w:hAnsi="GHEA Grapalat"/>
          <w:sz w:val="20"/>
          <w:lang w:val="hy-AM"/>
        </w:rPr>
      </w:pPr>
    </w:p>
    <w:p w14:paraId="27E7CDD8" w14:textId="77777777" w:rsidR="00FE1713" w:rsidRPr="00AE2768" w:rsidRDefault="00FE1713" w:rsidP="00FE1713">
      <w:pPr>
        <w:ind w:firstLine="709"/>
        <w:jc w:val="both"/>
        <w:rPr>
          <w:rFonts w:ascii="GHEA Grapalat" w:hAnsi="GHEA Grapalat"/>
          <w:b/>
          <w:sz w:val="20"/>
          <w:lang w:val="hy-AM"/>
        </w:rPr>
      </w:pPr>
      <w:r w:rsidRPr="002F58FE">
        <w:rPr>
          <w:rFonts w:ascii="GHEA Grapalat" w:hAnsi="GHEA Grapalat"/>
          <w:b/>
          <w:sz w:val="20"/>
          <w:lang w:val="hy-AM"/>
        </w:rPr>
        <w:t>9</w:t>
      </w:r>
      <w:r w:rsidRPr="00AE2768">
        <w:rPr>
          <w:rFonts w:ascii="GHEA Grapalat" w:hAnsi="GHEA Grapalat"/>
          <w:b/>
          <w:sz w:val="20"/>
          <w:lang w:val="hy-AM"/>
        </w:rPr>
        <w:t>. 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FE1713" w:rsidRPr="00752623" w14:paraId="5329E309" w14:textId="77777777" w:rsidTr="00791B98">
        <w:trPr>
          <w:trHeight w:val="3107"/>
          <w:jc w:val="center"/>
        </w:trPr>
        <w:tc>
          <w:tcPr>
            <w:tcW w:w="4935" w:type="dxa"/>
          </w:tcPr>
          <w:p w14:paraId="02D0A9E5" w14:textId="77777777" w:rsidR="00FE1713" w:rsidRDefault="00FE1713" w:rsidP="00791B98">
            <w:pPr>
              <w:jc w:val="center"/>
              <w:rPr>
                <w:rFonts w:ascii="Sylfaen" w:hAnsi="Sylfaen" w:cs="Sylfaen"/>
                <w:b/>
                <w:bCs/>
                <w:lang w:val="pt-BR"/>
              </w:rPr>
            </w:pPr>
          </w:p>
          <w:p w14:paraId="1A12622D" w14:textId="77777777" w:rsidR="00FE1713" w:rsidRPr="00D05B89" w:rsidRDefault="00FE1713" w:rsidP="00791B98">
            <w:pPr>
              <w:jc w:val="center"/>
              <w:rPr>
                <w:rFonts w:ascii="GHEA Grapalat" w:hAnsi="GHEA Grapalat"/>
                <w:sz w:val="22"/>
                <w:szCs w:val="22"/>
                <w:lang w:val="hy-AM"/>
              </w:rPr>
            </w:pPr>
            <w:r w:rsidRPr="00752623">
              <w:rPr>
                <w:rFonts w:ascii="Sylfaen" w:hAnsi="Sylfaen" w:cs="Sylfaen"/>
                <w:b/>
                <w:bCs/>
                <w:lang w:val="pt-BR"/>
              </w:rPr>
              <w:t>ՎԱՃԱՌՈՂ</w:t>
            </w:r>
          </w:p>
          <w:p w14:paraId="4E4D23BA" w14:textId="77777777" w:rsidR="00FE1713" w:rsidRPr="00D05B89" w:rsidRDefault="00FE1713" w:rsidP="00791B98">
            <w:pPr>
              <w:jc w:val="center"/>
              <w:rPr>
                <w:rFonts w:ascii="GHEA Grapalat" w:hAnsi="GHEA Grapalat"/>
                <w:lang w:val="hy-AM"/>
              </w:rPr>
            </w:pPr>
          </w:p>
          <w:p w14:paraId="00607D14" w14:textId="77777777" w:rsidR="00FE1713" w:rsidRPr="00D05B89" w:rsidRDefault="00FE1713" w:rsidP="00791B98">
            <w:pPr>
              <w:jc w:val="center"/>
              <w:rPr>
                <w:rFonts w:ascii="GHEA Grapalat" w:hAnsi="GHEA Grapalat"/>
                <w:lang w:val="hy-AM"/>
              </w:rPr>
            </w:pPr>
          </w:p>
          <w:p w14:paraId="10AB07F7" w14:textId="77777777" w:rsidR="00FE1713" w:rsidRPr="00D05B89" w:rsidRDefault="00FE1713" w:rsidP="00791B98">
            <w:pPr>
              <w:jc w:val="center"/>
              <w:rPr>
                <w:rFonts w:ascii="GHEA Grapalat" w:hAnsi="GHEA Grapalat"/>
                <w:lang w:val="hy-AM"/>
              </w:rPr>
            </w:pPr>
          </w:p>
          <w:p w14:paraId="0C5D3BD8" w14:textId="5E5EA70B" w:rsidR="00FE1713" w:rsidRPr="00E979A6" w:rsidRDefault="004D740B" w:rsidP="00791B98">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6FCD7649" w14:textId="77777777" w:rsidR="00FE1713" w:rsidRPr="00D05B89" w:rsidRDefault="00FE1713" w:rsidP="00791B98">
            <w:pPr>
              <w:jc w:val="center"/>
              <w:rPr>
                <w:rFonts w:ascii="GHEA Grapalat" w:hAnsi="GHEA Grapalat"/>
                <w:lang w:val="hy-AM"/>
              </w:rPr>
            </w:pPr>
          </w:p>
          <w:p w14:paraId="383FAFFC" w14:textId="77777777" w:rsidR="00FE1713" w:rsidRPr="00D05B89" w:rsidRDefault="00FE1713" w:rsidP="00791B98">
            <w:pPr>
              <w:jc w:val="center"/>
              <w:rPr>
                <w:rFonts w:ascii="GHEA Grapalat" w:hAnsi="GHEA Grapalat"/>
                <w:lang w:val="hy-AM"/>
              </w:rPr>
            </w:pPr>
          </w:p>
          <w:p w14:paraId="7E4F1DF3" w14:textId="77777777" w:rsidR="00FE1713" w:rsidRPr="00D05B89" w:rsidRDefault="00FE1713" w:rsidP="00791B98">
            <w:pPr>
              <w:jc w:val="center"/>
              <w:rPr>
                <w:rFonts w:ascii="GHEA Grapalat" w:hAnsi="GHEA Grapalat"/>
                <w:lang w:val="hy-AM"/>
              </w:rPr>
            </w:pPr>
          </w:p>
          <w:p w14:paraId="3C3CF774" w14:textId="77777777" w:rsidR="00FE1713" w:rsidRPr="00D05B89" w:rsidRDefault="00FE1713" w:rsidP="00791B98">
            <w:pPr>
              <w:jc w:val="center"/>
              <w:rPr>
                <w:rFonts w:ascii="GHEA Grapalat" w:hAnsi="GHEA Grapalat"/>
                <w:lang w:val="hy-AM"/>
              </w:rPr>
            </w:pPr>
            <w:r w:rsidRPr="00D05B89">
              <w:rPr>
                <w:rFonts w:ascii="GHEA Grapalat" w:hAnsi="GHEA Grapalat"/>
                <w:lang w:val="hy-AM"/>
              </w:rPr>
              <w:t>---------------------------------</w:t>
            </w:r>
          </w:p>
          <w:p w14:paraId="09EDE081" w14:textId="77777777" w:rsidR="00FE1713" w:rsidRPr="00D05B89" w:rsidRDefault="00FE1713"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05CA73A8" w14:textId="77777777" w:rsidR="00FE1713" w:rsidRPr="00D05B89" w:rsidRDefault="00FE1713"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2C3AFC0" w14:textId="77777777" w:rsidR="00FE1713" w:rsidRPr="00D05B89" w:rsidRDefault="00FE1713" w:rsidP="00791B98">
            <w:pPr>
              <w:jc w:val="center"/>
              <w:rPr>
                <w:rFonts w:ascii="GHEA Grapalat" w:hAnsi="GHEA Grapalat"/>
                <w:lang w:val="hy-AM"/>
              </w:rPr>
            </w:pPr>
          </w:p>
        </w:tc>
        <w:tc>
          <w:tcPr>
            <w:tcW w:w="4959" w:type="dxa"/>
          </w:tcPr>
          <w:p w14:paraId="19A7088C" w14:textId="77777777" w:rsidR="004D740B" w:rsidRDefault="004D740B" w:rsidP="004D740B">
            <w:pPr>
              <w:jc w:val="center"/>
              <w:rPr>
                <w:rFonts w:ascii="Sylfaen" w:hAnsi="Sylfaen"/>
                <w:b/>
                <w:bCs/>
                <w:color w:val="212529"/>
                <w:sz w:val="18"/>
                <w:szCs w:val="18"/>
                <w:lang w:val="nb-NO"/>
              </w:rPr>
            </w:pPr>
          </w:p>
          <w:p w14:paraId="60953719" w14:textId="77777777" w:rsidR="004D740B" w:rsidRPr="00E979A6" w:rsidRDefault="004D740B" w:rsidP="004D740B">
            <w:pPr>
              <w:jc w:val="center"/>
              <w:rPr>
                <w:rFonts w:ascii="Sylfaen" w:hAnsi="Sylfaen"/>
                <w:color w:val="212529"/>
                <w:szCs w:val="18"/>
                <w:lang w:val="nb-NO"/>
              </w:rPr>
            </w:pPr>
            <w:r w:rsidRPr="004D740B">
              <w:rPr>
                <w:rFonts w:ascii="Sylfaen" w:hAnsi="Sylfaen"/>
                <w:b/>
                <w:bCs/>
                <w:color w:val="212529"/>
                <w:szCs w:val="18"/>
                <w:lang w:val="nb-NO"/>
              </w:rPr>
              <w:t>ԳՆՈՐԴ</w:t>
            </w:r>
          </w:p>
          <w:p w14:paraId="576FA3CE" w14:textId="74ACE5C8" w:rsidR="004D740B" w:rsidRPr="00E979A6" w:rsidRDefault="004D740B" w:rsidP="004D740B">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70EBFAFD" w14:textId="77777777" w:rsidR="004D740B" w:rsidRPr="00E979A6" w:rsidRDefault="004D740B" w:rsidP="004D740B">
            <w:pPr>
              <w:jc w:val="center"/>
              <w:rPr>
                <w:rFonts w:ascii="Sylfaen" w:hAnsi="Sylfaen"/>
                <w:color w:val="212529"/>
                <w:sz w:val="18"/>
                <w:szCs w:val="18"/>
                <w:lang w:val="nb-NO"/>
              </w:rPr>
            </w:pPr>
            <w:r>
              <w:rPr>
                <w:rFonts w:ascii="Arial" w:hAnsi="Arial" w:cs="Arial"/>
                <w:color w:val="212529"/>
                <w:sz w:val="20"/>
                <w:szCs w:val="20"/>
                <w:lang w:val="hy-AM"/>
              </w:rPr>
              <w:t>ք</w:t>
            </w:r>
            <w:r>
              <w:rPr>
                <w:rFonts w:ascii="Arial LatArm" w:hAnsi="Arial LatArm"/>
                <w:color w:val="212529"/>
                <w:sz w:val="20"/>
                <w:szCs w:val="20"/>
                <w:lang w:val="hy-AM"/>
              </w:rPr>
              <w:t xml:space="preserve">. </w:t>
            </w:r>
            <w:r>
              <w:rPr>
                <w:rFonts w:ascii="Arial" w:hAnsi="Arial" w:cs="Arial"/>
                <w:color w:val="212529"/>
                <w:sz w:val="20"/>
                <w:szCs w:val="20"/>
                <w:lang w:val="hy-AM"/>
              </w:rPr>
              <w:t>Երևան</w:t>
            </w:r>
            <w:r>
              <w:rPr>
                <w:rFonts w:ascii="Arial LatArm" w:hAnsi="Arial LatArm"/>
                <w:color w:val="212529"/>
                <w:sz w:val="20"/>
                <w:szCs w:val="20"/>
                <w:lang w:val="hy-AM"/>
              </w:rPr>
              <w:t xml:space="preserve"> </w:t>
            </w:r>
            <w:r>
              <w:rPr>
                <w:rFonts w:ascii="Arial" w:hAnsi="Arial" w:cs="Arial"/>
                <w:color w:val="212529"/>
                <w:sz w:val="20"/>
                <w:szCs w:val="20"/>
                <w:lang w:val="hy-AM"/>
              </w:rPr>
              <w:t>Բուզանդի</w:t>
            </w:r>
            <w:r>
              <w:rPr>
                <w:rFonts w:ascii="Arial LatArm" w:hAnsi="Arial LatArm"/>
                <w:color w:val="212529"/>
                <w:sz w:val="20"/>
                <w:szCs w:val="20"/>
                <w:lang w:val="hy-AM"/>
              </w:rPr>
              <w:t xml:space="preserve"> 1/4, </w:t>
            </w:r>
            <w:r>
              <w:rPr>
                <w:rFonts w:ascii="Arial" w:hAnsi="Arial" w:cs="Arial"/>
                <w:color w:val="212529"/>
                <w:sz w:val="20"/>
                <w:szCs w:val="20"/>
                <w:lang w:val="hy-AM"/>
              </w:rPr>
              <w:t>Կոմիտաս</w:t>
            </w:r>
            <w:r>
              <w:rPr>
                <w:rFonts w:ascii="Arial LatArm" w:hAnsi="Arial LatArm"/>
                <w:color w:val="212529"/>
                <w:sz w:val="20"/>
                <w:szCs w:val="20"/>
                <w:lang w:val="hy-AM"/>
              </w:rPr>
              <w:t xml:space="preserve"> 28</w:t>
            </w:r>
          </w:p>
          <w:p w14:paraId="28089DFE" w14:textId="0F4EC20C" w:rsidR="004D740B" w:rsidRPr="00E979A6" w:rsidRDefault="004D740B" w:rsidP="004D740B">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ԱՐԱՐԱՏԲԱՆԿ</w:t>
            </w:r>
            <w:r w:rsidRPr="00E979A6">
              <w:rPr>
                <w:rFonts w:ascii="Arial" w:hAnsi="Arial" w:cs="Arial"/>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ԲԲԸ</w:t>
            </w:r>
          </w:p>
          <w:p w14:paraId="6DA1EA45" w14:textId="5B76EEAB" w:rsidR="004D740B" w:rsidRPr="00E979A6" w:rsidRDefault="004D740B" w:rsidP="004D740B">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Հ</w:t>
            </w:r>
            <w:r>
              <w:rPr>
                <w:rFonts w:ascii="Arial LatArm" w:hAnsi="Arial LatArm"/>
                <w:color w:val="212529"/>
                <w:sz w:val="20"/>
                <w:szCs w:val="20"/>
                <w:lang w:val="hy-AM"/>
              </w:rPr>
              <w:t>/</w:t>
            </w:r>
            <w:r>
              <w:rPr>
                <w:rFonts w:ascii="Arial" w:hAnsi="Arial" w:cs="Arial"/>
                <w:color w:val="212529"/>
                <w:sz w:val="20"/>
                <w:szCs w:val="20"/>
                <w:lang w:val="hy-AM"/>
              </w:rPr>
              <w:t>Հ</w:t>
            </w:r>
            <w:r>
              <w:rPr>
                <w:rFonts w:ascii="Arial LatArm" w:hAnsi="Arial LatArm"/>
                <w:color w:val="212529"/>
                <w:sz w:val="20"/>
                <w:szCs w:val="20"/>
                <w:lang w:val="hy-AM"/>
              </w:rPr>
              <w:t xml:space="preserve"> 1510004597930100</w:t>
            </w:r>
            <w:r w:rsidRPr="00E979A6">
              <w:rPr>
                <w:rFonts w:ascii="Arial LatArm" w:hAnsi="Arial LatArm"/>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ՀՎՀՀ</w:t>
            </w:r>
            <w:r>
              <w:rPr>
                <w:rFonts w:ascii="Arial LatArm" w:hAnsi="Arial LatArm"/>
                <w:color w:val="212529"/>
                <w:sz w:val="20"/>
                <w:szCs w:val="20"/>
                <w:lang w:val="hy-AM"/>
              </w:rPr>
              <w:t xml:space="preserve"> 02504913</w:t>
            </w:r>
          </w:p>
          <w:p w14:paraId="77A54077" w14:textId="77777777" w:rsidR="004D740B" w:rsidRPr="00E979A6" w:rsidRDefault="004D740B" w:rsidP="004D740B">
            <w:pPr>
              <w:jc w:val="center"/>
              <w:rPr>
                <w:rFonts w:ascii="Sylfaen" w:hAnsi="Sylfaen"/>
                <w:color w:val="212529"/>
                <w:szCs w:val="18"/>
                <w:lang w:val="hy-AM"/>
              </w:rPr>
            </w:pPr>
            <w:r>
              <w:rPr>
                <w:rFonts w:ascii="Arial" w:hAnsi="Arial" w:cs="Arial"/>
                <w:color w:val="212529"/>
                <w:sz w:val="20"/>
                <w:szCs w:val="20"/>
                <w:lang w:val="hy-AM"/>
              </w:rPr>
              <w:t>Էլ</w:t>
            </w:r>
            <w:r>
              <w:rPr>
                <w:rFonts w:ascii="Arial LatArm" w:hAnsi="Arial LatArm"/>
                <w:color w:val="212529"/>
                <w:sz w:val="20"/>
                <w:szCs w:val="20"/>
                <w:lang w:val="hy-AM"/>
              </w:rPr>
              <w:t xml:space="preserve">. </w:t>
            </w:r>
            <w:r>
              <w:rPr>
                <w:rFonts w:ascii="Arial" w:hAnsi="Arial" w:cs="Arial"/>
                <w:color w:val="212529"/>
                <w:sz w:val="20"/>
                <w:szCs w:val="20"/>
                <w:lang w:val="hy-AM"/>
              </w:rPr>
              <w:t>փոստ</w:t>
            </w:r>
            <w:r>
              <w:rPr>
                <w:rFonts w:ascii="Arial LatArm" w:hAnsi="Arial LatArm"/>
                <w:color w:val="212529"/>
                <w:sz w:val="20"/>
                <w:szCs w:val="20"/>
                <w:lang w:val="hy-AM"/>
              </w:rPr>
              <w:t>.</w:t>
            </w:r>
            <w:r>
              <w:rPr>
                <w:rFonts w:ascii="Calibri" w:hAnsi="Calibri" w:cs="Calibri"/>
                <w:color w:val="212529"/>
                <w:sz w:val="18"/>
                <w:szCs w:val="18"/>
                <w:lang w:val="hy-AM"/>
              </w:rPr>
              <w:t> </w:t>
            </w:r>
            <w:r w:rsidRPr="004D740B">
              <w:rPr>
                <w:rFonts w:ascii="Arial LatArm" w:hAnsi="Arial LatArm"/>
                <w:color w:val="212529"/>
                <w:sz w:val="20"/>
                <w:szCs w:val="20"/>
                <w:lang w:val="hy-AM"/>
              </w:rPr>
              <w:t>y</w:t>
            </w:r>
            <w:hyperlink r:id="rId11" w:history="1">
              <w:r w:rsidRPr="00E979A6">
                <w:rPr>
                  <w:rFonts w:ascii="Arial LatArm" w:hAnsi="Arial LatArm"/>
                  <w:color w:val="212529"/>
                  <w:sz w:val="20"/>
                  <w:szCs w:val="20"/>
                  <w:lang w:val="hy-AM"/>
                </w:rPr>
                <w:t>erqaxluys@yerevan.am</w:t>
              </w:r>
            </w:hyperlink>
            <w:r w:rsidRPr="004D740B">
              <w:rPr>
                <w:rFonts w:ascii="Sylfaen" w:hAnsi="Sylfaen"/>
                <w:color w:val="212529"/>
                <w:szCs w:val="18"/>
                <w:lang w:val="hy-AM"/>
              </w:rPr>
              <w:t>      </w:t>
            </w:r>
          </w:p>
          <w:p w14:paraId="086A569D" w14:textId="77777777" w:rsidR="00FE1713" w:rsidRPr="00D05B89" w:rsidRDefault="00FE1713" w:rsidP="004D740B">
            <w:pPr>
              <w:jc w:val="center"/>
              <w:rPr>
                <w:rFonts w:ascii="Arial LatArm" w:hAnsi="Arial LatArm" w:cs="Sylfaen"/>
                <w:bCs/>
                <w:sz w:val="20"/>
                <w:lang w:val="hy-AM"/>
              </w:rPr>
            </w:pPr>
            <w:r w:rsidRPr="00D05B89">
              <w:rPr>
                <w:rFonts w:ascii="Sylfaen" w:hAnsi="Sylfaen"/>
                <w:lang w:val="hy-AM"/>
              </w:rPr>
              <w:t xml:space="preserve">   </w:t>
            </w:r>
          </w:p>
          <w:p w14:paraId="72898AF1" w14:textId="77777777" w:rsidR="00FE1713" w:rsidRPr="00D05B89" w:rsidRDefault="00FE1713" w:rsidP="004D740B">
            <w:pPr>
              <w:jc w:val="center"/>
              <w:rPr>
                <w:rFonts w:ascii="Arial LatArm" w:hAnsi="Arial LatArm" w:cs="Sylfaen"/>
                <w:bCs/>
                <w:sz w:val="20"/>
                <w:lang w:val="hy-AM"/>
              </w:rPr>
            </w:pPr>
          </w:p>
          <w:p w14:paraId="21A42B73" w14:textId="77777777" w:rsidR="00FE1713" w:rsidRDefault="00FE1713" w:rsidP="00791B98">
            <w:pPr>
              <w:jc w:val="center"/>
              <w:rPr>
                <w:rFonts w:asciiTheme="minorHAnsi" w:hAnsiTheme="minorHAnsi" w:cs="Sylfaen"/>
                <w:bCs/>
                <w:sz w:val="20"/>
                <w:lang w:val="hy-AM"/>
              </w:rPr>
            </w:pPr>
          </w:p>
          <w:p w14:paraId="1AA69E92" w14:textId="77777777" w:rsidR="004D740B" w:rsidRPr="004D740B" w:rsidRDefault="004D740B" w:rsidP="00791B98">
            <w:pPr>
              <w:jc w:val="center"/>
              <w:rPr>
                <w:rFonts w:asciiTheme="minorHAnsi" w:hAnsiTheme="minorHAnsi" w:cs="Sylfaen"/>
                <w:bCs/>
                <w:sz w:val="20"/>
                <w:lang w:val="hy-AM"/>
              </w:rPr>
            </w:pPr>
          </w:p>
          <w:p w14:paraId="0DC2ECF4" w14:textId="77777777" w:rsidR="004D740B" w:rsidRPr="00D05B89" w:rsidRDefault="004D740B" w:rsidP="004D740B">
            <w:pPr>
              <w:jc w:val="center"/>
              <w:rPr>
                <w:rFonts w:ascii="GHEA Grapalat" w:hAnsi="GHEA Grapalat"/>
                <w:lang w:val="hy-AM"/>
              </w:rPr>
            </w:pPr>
            <w:r w:rsidRPr="00D05B89">
              <w:rPr>
                <w:rFonts w:ascii="GHEA Grapalat" w:hAnsi="GHEA Grapalat"/>
                <w:lang w:val="hy-AM"/>
              </w:rPr>
              <w:t>---------------------------------</w:t>
            </w:r>
          </w:p>
          <w:p w14:paraId="0A091673" w14:textId="77777777" w:rsidR="004D740B" w:rsidRPr="00D05B89" w:rsidRDefault="004D740B" w:rsidP="004D740B">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196F0545" w14:textId="66550DD8" w:rsidR="00FE1713" w:rsidRPr="00752623" w:rsidRDefault="004D740B" w:rsidP="004D740B">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08F7A83D" w14:textId="77777777" w:rsidR="00FE1713" w:rsidRPr="00A71D81" w:rsidRDefault="00FE1713" w:rsidP="00FE171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1FFDE914" w14:textId="4C61B352" w:rsidR="00FE1713" w:rsidRPr="00A71D81" w:rsidRDefault="00FE1713" w:rsidP="00FE1713">
      <w:pPr>
        <w:jc w:val="center"/>
        <w:rPr>
          <w:rFonts w:ascii="GHEA Grapalat" w:hAnsi="GHEA Grapalat"/>
          <w:sz w:val="20"/>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02619513" w14:textId="77777777" w:rsidR="008B6ED3" w:rsidRPr="008D332F" w:rsidRDefault="008B6ED3" w:rsidP="008B6ED3">
      <w:pPr>
        <w:jc w:val="right"/>
        <w:rPr>
          <w:rFonts w:ascii="GHEA Grapalat" w:hAnsi="GHEA Grapalat"/>
          <w:i/>
          <w:sz w:val="22"/>
          <w:szCs w:val="22"/>
          <w:lang w:val="hy-AM"/>
        </w:rPr>
      </w:pPr>
      <w:r w:rsidRPr="008D332F">
        <w:rPr>
          <w:rFonts w:ascii="GHEA Grapalat" w:hAnsi="GHEA Grapalat"/>
          <w:i/>
          <w:sz w:val="22"/>
          <w:szCs w:val="22"/>
          <w:lang w:val="hy-AM"/>
        </w:rPr>
        <w:lastRenderedPageBreak/>
        <w:t>Հավելված N 1</w:t>
      </w:r>
    </w:p>
    <w:p w14:paraId="74A09D0A" w14:textId="26FCDE98" w:rsidR="008B6ED3" w:rsidRPr="008D332F" w:rsidRDefault="008B6ED3" w:rsidP="008B6ED3">
      <w:pPr>
        <w:jc w:val="right"/>
        <w:rPr>
          <w:rFonts w:ascii="GHEA Grapalat" w:hAnsi="GHEA Grapalat"/>
          <w:i/>
          <w:sz w:val="22"/>
          <w:szCs w:val="22"/>
          <w:lang w:val="hy-AM"/>
        </w:rPr>
      </w:pPr>
      <w:r w:rsidRPr="008D332F">
        <w:rPr>
          <w:rFonts w:ascii="GHEA Grapalat" w:hAnsi="GHEA Grapalat"/>
          <w:i/>
          <w:sz w:val="22"/>
          <w:szCs w:val="22"/>
          <w:lang w:val="hy-AM"/>
        </w:rPr>
        <w:t>«         »              202</w:t>
      </w:r>
      <w:r w:rsidR="008D332F" w:rsidRPr="00E979A6">
        <w:rPr>
          <w:rFonts w:ascii="GHEA Grapalat" w:hAnsi="GHEA Grapalat"/>
          <w:i/>
          <w:sz w:val="22"/>
          <w:szCs w:val="22"/>
          <w:lang w:val="hy-AM"/>
        </w:rPr>
        <w:t>5</w:t>
      </w:r>
      <w:r w:rsidRPr="008D332F">
        <w:rPr>
          <w:rFonts w:ascii="GHEA Grapalat" w:hAnsi="GHEA Grapalat"/>
          <w:i/>
          <w:sz w:val="22"/>
          <w:szCs w:val="22"/>
          <w:lang w:val="hy-AM"/>
        </w:rPr>
        <w:t xml:space="preserve"> թ. կնքված </w:t>
      </w:r>
    </w:p>
    <w:p w14:paraId="50B5901B" w14:textId="37E96E86" w:rsidR="008B6ED3" w:rsidRPr="008D332F" w:rsidRDefault="008B6ED3" w:rsidP="008B6ED3">
      <w:pPr>
        <w:jc w:val="right"/>
        <w:rPr>
          <w:rFonts w:ascii="GHEA Grapalat" w:hAnsi="GHEA Grapalat"/>
          <w:i/>
          <w:sz w:val="22"/>
          <w:szCs w:val="22"/>
          <w:lang w:val="hy-AM"/>
        </w:rPr>
      </w:pPr>
      <w:r w:rsidRPr="008D332F">
        <w:rPr>
          <w:rFonts w:ascii="GHEA Grapalat" w:hAnsi="GHEA Grapalat"/>
          <w:i/>
          <w:sz w:val="22"/>
          <w:szCs w:val="22"/>
          <w:lang w:val="hy-AM"/>
        </w:rPr>
        <w:t xml:space="preserve">                    </w:t>
      </w:r>
      <w:r w:rsidR="008D332F" w:rsidRPr="008D332F">
        <w:rPr>
          <w:rFonts w:ascii="GHEA Grapalat" w:hAnsi="GHEA Grapalat"/>
          <w:sz w:val="22"/>
          <w:szCs w:val="22"/>
          <w:lang w:val="es-ES"/>
        </w:rPr>
        <w:t>«</w:t>
      </w:r>
      <w:r w:rsidR="008D332F" w:rsidRPr="008D332F">
        <w:rPr>
          <w:rFonts w:ascii="GHEA Grapalat" w:hAnsi="GHEA Grapalat" w:cs="Sylfaen"/>
          <w:b/>
          <w:sz w:val="22"/>
          <w:szCs w:val="22"/>
          <w:lang w:val="hy-AM"/>
        </w:rPr>
        <w:t>ԵՔԼ-ԳՀԱՊՁԲ</w:t>
      </w:r>
      <w:r w:rsidR="008D332F" w:rsidRPr="008D332F">
        <w:rPr>
          <w:rFonts w:ascii="GHEA Grapalat" w:hAnsi="GHEA Grapalat"/>
          <w:b/>
          <w:sz w:val="22"/>
          <w:szCs w:val="22"/>
          <w:lang w:val="es-ES"/>
        </w:rPr>
        <w:t>-25/9</w:t>
      </w:r>
      <w:r w:rsidR="008D332F" w:rsidRPr="008D332F">
        <w:rPr>
          <w:rFonts w:ascii="GHEA Grapalat" w:hAnsi="GHEA Grapalat"/>
          <w:sz w:val="22"/>
          <w:szCs w:val="22"/>
          <w:lang w:val="es-ES"/>
        </w:rPr>
        <w:t>»</w:t>
      </w:r>
      <w:r w:rsidR="008D332F" w:rsidRPr="008D332F">
        <w:rPr>
          <w:rFonts w:ascii="GHEA Grapalat" w:hAnsi="GHEA Grapalat"/>
          <w:b/>
          <w:sz w:val="22"/>
          <w:szCs w:val="22"/>
          <w:lang w:val="es-ES"/>
        </w:rPr>
        <w:t xml:space="preserve">  </w:t>
      </w:r>
      <w:r w:rsidRPr="008D332F">
        <w:rPr>
          <w:rFonts w:ascii="GHEA Grapalat" w:hAnsi="GHEA Grapalat"/>
          <w:i/>
          <w:sz w:val="22"/>
          <w:szCs w:val="22"/>
          <w:lang w:val="hy-AM"/>
        </w:rPr>
        <w:t>ծածկագրով պայմանագրի</w:t>
      </w:r>
    </w:p>
    <w:p w14:paraId="606635F2" w14:textId="77777777" w:rsidR="008B6ED3" w:rsidRPr="00504AC2" w:rsidRDefault="008B6ED3" w:rsidP="008B6ED3">
      <w:pPr>
        <w:jc w:val="center"/>
        <w:rPr>
          <w:rFonts w:ascii="GHEA Grapalat" w:hAnsi="GHEA Grapalat"/>
          <w:sz w:val="18"/>
          <w:lang w:val="hy-AM"/>
        </w:rPr>
      </w:pPr>
    </w:p>
    <w:p w14:paraId="4C307275" w14:textId="77777777" w:rsidR="008B6ED3" w:rsidRPr="00504AC2" w:rsidRDefault="008B6ED3" w:rsidP="008B6ED3">
      <w:pPr>
        <w:jc w:val="center"/>
        <w:rPr>
          <w:rFonts w:ascii="GHEA Grapalat" w:hAnsi="GHEA Grapalat"/>
          <w:sz w:val="20"/>
          <w:lang w:val="hy-AM"/>
        </w:rPr>
      </w:pPr>
    </w:p>
    <w:p w14:paraId="79A3E1C5" w14:textId="77777777" w:rsidR="008B6ED3" w:rsidRPr="00504AC2" w:rsidRDefault="008B6ED3" w:rsidP="008B6ED3">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1F1938A8" w14:textId="77777777" w:rsidR="008B6ED3" w:rsidRPr="00CB726E" w:rsidRDefault="008B6ED3" w:rsidP="008B6ED3">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377"/>
        <w:gridCol w:w="3686"/>
        <w:gridCol w:w="1275"/>
        <w:gridCol w:w="1276"/>
        <w:gridCol w:w="1418"/>
        <w:gridCol w:w="1847"/>
      </w:tblGrid>
      <w:tr w:rsidR="008B6ED3" w:rsidRPr="003B1135" w14:paraId="69CE934F" w14:textId="77777777" w:rsidTr="003C6BDC">
        <w:trPr>
          <w:jc w:val="center"/>
        </w:trPr>
        <w:tc>
          <w:tcPr>
            <w:tcW w:w="15309" w:type="dxa"/>
            <w:gridSpan w:val="8"/>
          </w:tcPr>
          <w:p w14:paraId="259F42B3" w14:textId="77777777" w:rsidR="008B6ED3" w:rsidRPr="00095314" w:rsidRDefault="008B6ED3" w:rsidP="003C6BDC">
            <w:pPr>
              <w:jc w:val="center"/>
              <w:rPr>
                <w:rFonts w:ascii="Sylfaen" w:hAnsi="Sylfaen" w:cs="Sylfaen"/>
                <w:sz w:val="22"/>
                <w:szCs w:val="22"/>
              </w:rPr>
            </w:pPr>
            <w:r>
              <w:rPr>
                <w:rFonts w:ascii="Sylfaen" w:hAnsi="Sylfaen" w:cs="Sylfaen"/>
                <w:sz w:val="22"/>
                <w:szCs w:val="22"/>
              </w:rPr>
              <w:t>Ապրանքի</w:t>
            </w:r>
          </w:p>
        </w:tc>
      </w:tr>
      <w:tr w:rsidR="008B6ED3" w:rsidRPr="003B1135" w14:paraId="50AE1478" w14:textId="77777777" w:rsidTr="003C6BDC">
        <w:trPr>
          <w:trHeight w:val="1656"/>
          <w:jc w:val="center"/>
        </w:trPr>
        <w:tc>
          <w:tcPr>
            <w:tcW w:w="900" w:type="dxa"/>
            <w:vAlign w:val="center"/>
          </w:tcPr>
          <w:p w14:paraId="34F62613" w14:textId="77777777" w:rsidR="008B6ED3" w:rsidRPr="00925E90" w:rsidRDefault="008B6ED3" w:rsidP="003C6BDC">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621F81B7" w14:textId="77777777" w:rsidR="008B6ED3" w:rsidRPr="00925E90" w:rsidRDefault="008B6ED3" w:rsidP="003C6BDC">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377" w:type="dxa"/>
            <w:vAlign w:val="center"/>
          </w:tcPr>
          <w:p w14:paraId="6DC02903" w14:textId="77777777" w:rsidR="008B6ED3" w:rsidRPr="00925E90" w:rsidRDefault="008B6ED3" w:rsidP="003C6BDC">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3686" w:type="dxa"/>
            <w:vAlign w:val="center"/>
          </w:tcPr>
          <w:p w14:paraId="7FF248A1"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CD9421A"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5C98B6F"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 xml:space="preserve">Միավորի գինը </w:t>
            </w:r>
          </w:p>
          <w:p w14:paraId="1FF6C657"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923C71A"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4C9A25EF" w14:textId="77777777" w:rsidR="008B6ED3" w:rsidRPr="00925E90" w:rsidRDefault="008B6ED3" w:rsidP="003C6BDC">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540000" w:rsidRPr="006E3642" w14:paraId="4063E3E1" w14:textId="77777777" w:rsidTr="003C6BDC">
        <w:trPr>
          <w:trHeight w:val="1021"/>
          <w:jc w:val="center"/>
        </w:trPr>
        <w:tc>
          <w:tcPr>
            <w:tcW w:w="900" w:type="dxa"/>
            <w:vAlign w:val="center"/>
          </w:tcPr>
          <w:p w14:paraId="415426D8" w14:textId="77777777" w:rsidR="00540000" w:rsidRPr="00120D20" w:rsidRDefault="00540000" w:rsidP="00540000">
            <w:pPr>
              <w:jc w:val="center"/>
              <w:rPr>
                <w:rFonts w:ascii="GHEA Grapalat" w:hAnsi="GHEA Grapalat"/>
              </w:rPr>
            </w:pPr>
            <w:r w:rsidRPr="00120D20">
              <w:rPr>
                <w:rFonts w:ascii="GHEA Grapalat" w:hAnsi="GHEA Grapalat"/>
              </w:rPr>
              <w:t>1</w:t>
            </w:r>
          </w:p>
        </w:tc>
        <w:tc>
          <w:tcPr>
            <w:tcW w:w="1530" w:type="dxa"/>
            <w:vAlign w:val="center"/>
          </w:tcPr>
          <w:p w14:paraId="546311D9" w14:textId="63E6E150" w:rsidR="00540000" w:rsidRPr="00120D20" w:rsidRDefault="00540000" w:rsidP="00540000">
            <w:pPr>
              <w:jc w:val="center"/>
              <w:rPr>
                <w:rFonts w:ascii="GHEA Grapalat" w:hAnsi="GHEA Grapalat"/>
              </w:rPr>
            </w:pPr>
            <w:r>
              <w:rPr>
                <w:rFonts w:ascii="Arial Unicode" w:hAnsi="Arial Unicode" w:cs="Arial"/>
                <w:sz w:val="22"/>
                <w:szCs w:val="22"/>
              </w:rPr>
              <w:t>31531300</w:t>
            </w:r>
          </w:p>
        </w:tc>
        <w:tc>
          <w:tcPr>
            <w:tcW w:w="3377" w:type="dxa"/>
            <w:vAlign w:val="center"/>
          </w:tcPr>
          <w:p w14:paraId="49898710" w14:textId="0AE61DA5" w:rsidR="00540000" w:rsidRPr="00891E24" w:rsidRDefault="00540000" w:rsidP="00540000">
            <w:pPr>
              <w:jc w:val="center"/>
              <w:rPr>
                <w:rFonts w:ascii="GHEA Grapalat" w:hAnsi="GHEA Grapalat"/>
                <w:lang w:val="hy-AM"/>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7 </w:t>
            </w:r>
            <w:r>
              <w:rPr>
                <w:rFonts w:ascii="Arial" w:hAnsi="Arial" w:cs="Arial"/>
              </w:rPr>
              <w:t>վտ</w:t>
            </w:r>
          </w:p>
        </w:tc>
        <w:tc>
          <w:tcPr>
            <w:tcW w:w="3686" w:type="dxa"/>
            <w:vAlign w:val="center"/>
          </w:tcPr>
          <w:p w14:paraId="3C0F5272" w14:textId="77777777" w:rsidR="00540000" w:rsidRPr="00120D20" w:rsidRDefault="00540000" w:rsidP="00540000">
            <w:pPr>
              <w:ind w:firstLine="117"/>
              <w:jc w:val="center"/>
              <w:rPr>
                <w:rFonts w:ascii="GHEA Grapalat" w:hAnsi="GHEA Grapalat"/>
                <w:sz w:val="18"/>
                <w:szCs w:val="18"/>
                <w:lang w:val="nb-NO"/>
              </w:rPr>
            </w:pPr>
            <w:r w:rsidRPr="00E979A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E979A6">
              <w:rPr>
                <w:rFonts w:ascii="Sylfaen" w:hAnsi="Sylfaen" w:cs="Sylfaen"/>
                <w:sz w:val="22"/>
                <w:szCs w:val="22"/>
                <w:lang w:val="hy-AM"/>
              </w:rPr>
              <w:t xml:space="preserve">  1-1</w:t>
            </w:r>
          </w:p>
        </w:tc>
        <w:tc>
          <w:tcPr>
            <w:tcW w:w="1275" w:type="dxa"/>
            <w:vAlign w:val="center"/>
          </w:tcPr>
          <w:p w14:paraId="32DAACE4" w14:textId="77777777" w:rsidR="00540000" w:rsidRPr="00120D2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0A2779A1" w14:textId="77777777" w:rsidR="00540000" w:rsidRPr="00120D20" w:rsidRDefault="00540000" w:rsidP="00540000">
            <w:pPr>
              <w:jc w:val="center"/>
              <w:rPr>
                <w:rFonts w:ascii="GHEA Grapalat" w:hAnsi="GHEA Grapalat"/>
                <w:szCs w:val="18"/>
                <w:lang w:val="pt-BR"/>
              </w:rPr>
            </w:pPr>
          </w:p>
        </w:tc>
        <w:tc>
          <w:tcPr>
            <w:tcW w:w="1418" w:type="dxa"/>
            <w:vAlign w:val="center"/>
          </w:tcPr>
          <w:p w14:paraId="2771BDF4" w14:textId="77777777" w:rsidR="00540000" w:rsidRPr="00120D20" w:rsidRDefault="00540000" w:rsidP="00540000">
            <w:pPr>
              <w:jc w:val="center"/>
              <w:rPr>
                <w:rFonts w:ascii="Sylfaen" w:hAnsi="Sylfaen"/>
                <w:szCs w:val="18"/>
                <w:lang w:val="pt-BR"/>
              </w:rPr>
            </w:pPr>
          </w:p>
        </w:tc>
        <w:tc>
          <w:tcPr>
            <w:tcW w:w="1847" w:type="dxa"/>
            <w:vAlign w:val="center"/>
          </w:tcPr>
          <w:p w14:paraId="5190F06A" w14:textId="1E80F8AB" w:rsidR="00540000" w:rsidRPr="00120D20" w:rsidRDefault="00540000" w:rsidP="00540000">
            <w:pPr>
              <w:jc w:val="center"/>
              <w:rPr>
                <w:rFonts w:ascii="Sylfaen" w:hAnsi="Sylfaen" w:cs="Sylfaen"/>
                <w:szCs w:val="22"/>
              </w:rPr>
            </w:pPr>
            <w:r>
              <w:rPr>
                <w:rFonts w:ascii="Arial" w:hAnsi="Arial" w:cs="Arial"/>
              </w:rPr>
              <w:t>600</w:t>
            </w:r>
          </w:p>
        </w:tc>
      </w:tr>
      <w:tr w:rsidR="00540000" w:rsidRPr="006E3642" w14:paraId="45256CB9" w14:textId="77777777" w:rsidTr="003C6BDC">
        <w:trPr>
          <w:trHeight w:val="837"/>
          <w:jc w:val="center"/>
        </w:trPr>
        <w:tc>
          <w:tcPr>
            <w:tcW w:w="900" w:type="dxa"/>
            <w:vAlign w:val="center"/>
          </w:tcPr>
          <w:p w14:paraId="532A129E" w14:textId="77777777" w:rsidR="00540000" w:rsidRPr="00120D20" w:rsidRDefault="00540000" w:rsidP="00540000">
            <w:pPr>
              <w:jc w:val="center"/>
              <w:rPr>
                <w:rFonts w:ascii="GHEA Grapalat" w:hAnsi="GHEA Grapalat"/>
              </w:rPr>
            </w:pPr>
            <w:r>
              <w:rPr>
                <w:rFonts w:ascii="GHEA Grapalat" w:hAnsi="GHEA Grapalat"/>
              </w:rPr>
              <w:t>2</w:t>
            </w:r>
          </w:p>
        </w:tc>
        <w:tc>
          <w:tcPr>
            <w:tcW w:w="1530" w:type="dxa"/>
            <w:vAlign w:val="center"/>
          </w:tcPr>
          <w:p w14:paraId="1019161C" w14:textId="2B5EB013" w:rsidR="00540000" w:rsidRPr="00120D20" w:rsidRDefault="00540000" w:rsidP="00540000">
            <w:pPr>
              <w:jc w:val="center"/>
              <w:rPr>
                <w:rFonts w:ascii="GHEA Grapalat" w:hAnsi="GHEA Grapalat"/>
              </w:rPr>
            </w:pPr>
            <w:r>
              <w:rPr>
                <w:rFonts w:ascii="Arial Unicode" w:hAnsi="Arial Unicode" w:cs="Arial"/>
              </w:rPr>
              <w:t>31531300/1</w:t>
            </w:r>
          </w:p>
        </w:tc>
        <w:tc>
          <w:tcPr>
            <w:tcW w:w="3377" w:type="dxa"/>
            <w:vAlign w:val="center"/>
          </w:tcPr>
          <w:p w14:paraId="08A101AA" w14:textId="390BED20" w:rsidR="00540000" w:rsidRPr="00891E24" w:rsidRDefault="00540000" w:rsidP="00540000">
            <w:pPr>
              <w:jc w:val="center"/>
              <w:rPr>
                <w:rFonts w:ascii="GHEA Grapalat" w:hAnsi="GHEA Grapalat"/>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15 </w:t>
            </w:r>
            <w:r>
              <w:rPr>
                <w:rFonts w:ascii="Arial" w:hAnsi="Arial" w:cs="Arial"/>
              </w:rPr>
              <w:t>վտ</w:t>
            </w:r>
          </w:p>
        </w:tc>
        <w:tc>
          <w:tcPr>
            <w:tcW w:w="3686" w:type="dxa"/>
            <w:vAlign w:val="center"/>
          </w:tcPr>
          <w:p w14:paraId="23C996F9" w14:textId="77777777" w:rsidR="00540000" w:rsidRPr="00925E90" w:rsidRDefault="00540000" w:rsidP="00540000">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07B19B7D" w14:textId="77777777"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43A6B365" w14:textId="77777777" w:rsidR="00540000" w:rsidRPr="00120D20" w:rsidRDefault="00540000" w:rsidP="00540000">
            <w:pPr>
              <w:jc w:val="center"/>
              <w:rPr>
                <w:rFonts w:ascii="GHEA Grapalat" w:hAnsi="GHEA Grapalat"/>
                <w:szCs w:val="18"/>
                <w:lang w:val="pt-BR"/>
              </w:rPr>
            </w:pPr>
          </w:p>
        </w:tc>
        <w:tc>
          <w:tcPr>
            <w:tcW w:w="1418" w:type="dxa"/>
            <w:vAlign w:val="center"/>
          </w:tcPr>
          <w:p w14:paraId="6D3D113D" w14:textId="77777777" w:rsidR="00540000" w:rsidRPr="00120D20" w:rsidRDefault="00540000" w:rsidP="00540000">
            <w:pPr>
              <w:jc w:val="center"/>
              <w:rPr>
                <w:rFonts w:ascii="Sylfaen" w:hAnsi="Sylfaen"/>
                <w:szCs w:val="18"/>
                <w:lang w:val="pt-BR"/>
              </w:rPr>
            </w:pPr>
          </w:p>
        </w:tc>
        <w:tc>
          <w:tcPr>
            <w:tcW w:w="1847" w:type="dxa"/>
            <w:vAlign w:val="center"/>
          </w:tcPr>
          <w:p w14:paraId="5ACB5269" w14:textId="54D07869" w:rsidR="00540000" w:rsidRPr="00120D20" w:rsidRDefault="00540000" w:rsidP="00540000">
            <w:pPr>
              <w:jc w:val="center"/>
              <w:rPr>
                <w:rFonts w:ascii="Sylfaen" w:hAnsi="Sylfaen" w:cs="Sylfaen"/>
                <w:szCs w:val="22"/>
              </w:rPr>
            </w:pPr>
            <w:r>
              <w:rPr>
                <w:rFonts w:ascii="Arial LatArm" w:hAnsi="Arial LatArm" w:cs="Arial"/>
              </w:rPr>
              <w:t>1200</w:t>
            </w:r>
          </w:p>
        </w:tc>
      </w:tr>
      <w:tr w:rsidR="00540000" w:rsidRPr="006E3642" w14:paraId="4B97FF65" w14:textId="77777777" w:rsidTr="003C6BDC">
        <w:trPr>
          <w:trHeight w:val="991"/>
          <w:jc w:val="center"/>
        </w:trPr>
        <w:tc>
          <w:tcPr>
            <w:tcW w:w="900" w:type="dxa"/>
            <w:vAlign w:val="center"/>
          </w:tcPr>
          <w:p w14:paraId="47C8C23C" w14:textId="77777777" w:rsidR="00540000" w:rsidRPr="00120D20" w:rsidRDefault="00540000" w:rsidP="00540000">
            <w:pPr>
              <w:jc w:val="center"/>
              <w:rPr>
                <w:rFonts w:ascii="GHEA Grapalat" w:hAnsi="GHEA Grapalat"/>
              </w:rPr>
            </w:pPr>
            <w:r>
              <w:rPr>
                <w:rFonts w:ascii="GHEA Grapalat" w:hAnsi="GHEA Grapalat"/>
              </w:rPr>
              <w:t>3</w:t>
            </w:r>
          </w:p>
        </w:tc>
        <w:tc>
          <w:tcPr>
            <w:tcW w:w="1530" w:type="dxa"/>
            <w:vAlign w:val="center"/>
          </w:tcPr>
          <w:p w14:paraId="7BD04725" w14:textId="6A95A5F6" w:rsidR="00540000" w:rsidRPr="00120D20" w:rsidRDefault="00540000" w:rsidP="00540000">
            <w:pPr>
              <w:jc w:val="center"/>
              <w:rPr>
                <w:rFonts w:ascii="GHEA Grapalat" w:hAnsi="GHEA Grapalat"/>
              </w:rPr>
            </w:pPr>
            <w:r>
              <w:rPr>
                <w:rFonts w:ascii="Arial Unicode" w:hAnsi="Arial Unicode" w:cs="Arial"/>
              </w:rPr>
              <w:t>31531300</w:t>
            </w:r>
          </w:p>
        </w:tc>
        <w:tc>
          <w:tcPr>
            <w:tcW w:w="3377" w:type="dxa"/>
            <w:vAlign w:val="center"/>
          </w:tcPr>
          <w:p w14:paraId="21C51450" w14:textId="1994C895" w:rsidR="00540000" w:rsidRPr="00120D20" w:rsidRDefault="00540000" w:rsidP="00540000">
            <w:pPr>
              <w:jc w:val="center"/>
              <w:rPr>
                <w:rFonts w:ascii="Arial LatArm" w:hAnsi="Arial LatArm"/>
                <w:sz w:val="18"/>
                <w:szCs w:val="18"/>
                <w:lang w:val="pt-BR"/>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80 </w:t>
            </w:r>
            <w:r>
              <w:rPr>
                <w:rFonts w:ascii="Arial" w:hAnsi="Arial" w:cs="Arial"/>
              </w:rPr>
              <w:t>վտ</w:t>
            </w:r>
          </w:p>
        </w:tc>
        <w:tc>
          <w:tcPr>
            <w:tcW w:w="3686" w:type="dxa"/>
            <w:vAlign w:val="center"/>
          </w:tcPr>
          <w:p w14:paraId="20A90F24" w14:textId="77777777" w:rsidR="00540000" w:rsidRPr="00E979A6" w:rsidRDefault="00540000" w:rsidP="00540000">
            <w:pPr>
              <w:ind w:firstLine="117"/>
              <w:jc w:val="center"/>
              <w:rPr>
                <w:rFonts w:ascii="Sylfaen" w:hAnsi="Sylfaen" w:cs="Sylfaen"/>
                <w:sz w:val="22"/>
                <w:szCs w:val="22"/>
                <w:lang w:val="pt-BR"/>
              </w:rPr>
            </w:pPr>
            <w:r w:rsidRPr="00720D0B">
              <w:rPr>
                <w:rFonts w:ascii="Sylfaen" w:hAnsi="Sylfaen" w:cs="Sylfaen"/>
                <w:sz w:val="22"/>
                <w:szCs w:val="22"/>
              </w:rPr>
              <w:t>տեխնիկական</w:t>
            </w:r>
            <w:r w:rsidRPr="00E979A6">
              <w:rPr>
                <w:rFonts w:ascii="Sylfaen" w:hAnsi="Sylfaen" w:cs="Sylfaen"/>
                <w:sz w:val="22"/>
                <w:szCs w:val="22"/>
                <w:lang w:val="pt-BR"/>
              </w:rPr>
              <w:t xml:space="preserve"> </w:t>
            </w:r>
            <w:r w:rsidRPr="00720D0B">
              <w:rPr>
                <w:rFonts w:ascii="Sylfaen" w:hAnsi="Sylfaen" w:cs="Sylfaen"/>
                <w:sz w:val="22"/>
                <w:szCs w:val="22"/>
              </w:rPr>
              <w:t>բնութագիրը</w:t>
            </w:r>
            <w:r w:rsidRPr="00E979A6">
              <w:rPr>
                <w:rFonts w:ascii="Sylfaen" w:hAnsi="Sylfaen" w:cs="Sylfaen"/>
                <w:sz w:val="22"/>
                <w:szCs w:val="22"/>
                <w:lang w:val="pt-BR"/>
              </w:rPr>
              <w:t xml:space="preserve"> </w:t>
            </w:r>
            <w:r w:rsidRPr="00720D0B">
              <w:rPr>
                <w:rFonts w:ascii="Sylfaen" w:hAnsi="Sylfaen" w:cs="Sylfaen"/>
                <w:sz w:val="22"/>
                <w:szCs w:val="22"/>
              </w:rPr>
              <w:t>համաձայն</w:t>
            </w:r>
            <w:r w:rsidRPr="00E979A6">
              <w:rPr>
                <w:rFonts w:ascii="Sylfaen" w:hAnsi="Sylfaen" w:cs="Sylfaen"/>
                <w:sz w:val="22"/>
                <w:szCs w:val="22"/>
                <w:lang w:val="pt-BR"/>
              </w:rPr>
              <w:t xml:space="preserve"> </w:t>
            </w:r>
            <w:r w:rsidRPr="00720D0B">
              <w:rPr>
                <w:rFonts w:ascii="Sylfaen" w:hAnsi="Sylfaen" w:cs="Sylfaen"/>
                <w:sz w:val="22"/>
                <w:szCs w:val="22"/>
              </w:rPr>
              <w:t>Հավելված</w:t>
            </w:r>
            <w:r w:rsidRPr="00E979A6">
              <w:rPr>
                <w:rFonts w:ascii="Sylfaen" w:hAnsi="Sylfaen" w:cs="Sylfaen"/>
                <w:sz w:val="22"/>
                <w:szCs w:val="22"/>
                <w:lang w:val="pt-BR"/>
              </w:rPr>
              <w:t xml:space="preserve"> </w:t>
            </w:r>
            <w:r w:rsidRPr="00720D0B">
              <w:rPr>
                <w:rFonts w:ascii="GHEA Grapalat" w:hAnsi="GHEA Grapalat"/>
                <w:sz w:val="18"/>
                <w:lang w:val="hy-AM"/>
              </w:rPr>
              <w:t xml:space="preserve"> N</w:t>
            </w:r>
            <w:r w:rsidRPr="00E979A6">
              <w:rPr>
                <w:rFonts w:ascii="Sylfaen" w:hAnsi="Sylfaen" w:cs="Sylfaen"/>
                <w:sz w:val="22"/>
                <w:szCs w:val="22"/>
                <w:lang w:val="pt-BR"/>
              </w:rPr>
              <w:t xml:space="preserve">  1-1</w:t>
            </w:r>
          </w:p>
        </w:tc>
        <w:tc>
          <w:tcPr>
            <w:tcW w:w="1275" w:type="dxa"/>
            <w:vAlign w:val="center"/>
          </w:tcPr>
          <w:p w14:paraId="10B6A449" w14:textId="77777777"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49C92D94" w14:textId="77777777" w:rsidR="00540000" w:rsidRPr="00120D20" w:rsidRDefault="00540000" w:rsidP="00540000">
            <w:pPr>
              <w:jc w:val="center"/>
              <w:rPr>
                <w:rFonts w:ascii="GHEA Grapalat" w:hAnsi="GHEA Grapalat"/>
                <w:szCs w:val="18"/>
                <w:lang w:val="pt-BR"/>
              </w:rPr>
            </w:pPr>
          </w:p>
        </w:tc>
        <w:tc>
          <w:tcPr>
            <w:tcW w:w="1418" w:type="dxa"/>
            <w:vAlign w:val="center"/>
          </w:tcPr>
          <w:p w14:paraId="45E67549" w14:textId="77777777" w:rsidR="00540000" w:rsidRPr="00120D20" w:rsidRDefault="00540000" w:rsidP="00540000">
            <w:pPr>
              <w:jc w:val="center"/>
              <w:rPr>
                <w:rFonts w:ascii="Sylfaen" w:hAnsi="Sylfaen"/>
                <w:szCs w:val="18"/>
                <w:lang w:val="pt-BR"/>
              </w:rPr>
            </w:pPr>
          </w:p>
        </w:tc>
        <w:tc>
          <w:tcPr>
            <w:tcW w:w="1847" w:type="dxa"/>
            <w:vAlign w:val="center"/>
          </w:tcPr>
          <w:p w14:paraId="352E484A" w14:textId="5CA83F24" w:rsidR="00540000" w:rsidRPr="00120D20" w:rsidRDefault="00540000" w:rsidP="00540000">
            <w:pPr>
              <w:jc w:val="center"/>
              <w:rPr>
                <w:rFonts w:ascii="Sylfaen" w:hAnsi="Sylfaen" w:cs="Sylfaen"/>
                <w:szCs w:val="22"/>
              </w:rPr>
            </w:pPr>
            <w:r>
              <w:rPr>
                <w:rFonts w:ascii="Arial LatArm" w:hAnsi="Arial LatArm" w:cs="Arial"/>
              </w:rPr>
              <w:t>200</w:t>
            </w:r>
          </w:p>
        </w:tc>
      </w:tr>
      <w:tr w:rsidR="00540000" w:rsidRPr="006E3642" w14:paraId="0095D1E1" w14:textId="77777777" w:rsidTr="00540000">
        <w:trPr>
          <w:trHeight w:val="991"/>
          <w:jc w:val="center"/>
        </w:trPr>
        <w:tc>
          <w:tcPr>
            <w:tcW w:w="900" w:type="dxa"/>
            <w:vAlign w:val="center"/>
          </w:tcPr>
          <w:p w14:paraId="353B4A0E" w14:textId="19B3F35F" w:rsidR="00540000" w:rsidRDefault="00540000" w:rsidP="00540000">
            <w:pPr>
              <w:jc w:val="center"/>
              <w:rPr>
                <w:rFonts w:ascii="GHEA Grapalat" w:hAnsi="GHEA Grapalat"/>
              </w:rPr>
            </w:pPr>
            <w:r>
              <w:rPr>
                <w:rFonts w:ascii="GHEA Grapalat" w:hAnsi="GHEA Grapalat"/>
              </w:rPr>
              <w:t>4</w:t>
            </w:r>
          </w:p>
        </w:tc>
        <w:tc>
          <w:tcPr>
            <w:tcW w:w="1530" w:type="dxa"/>
            <w:vAlign w:val="center"/>
          </w:tcPr>
          <w:p w14:paraId="3E94C2F1" w14:textId="0A0CBF23" w:rsidR="00540000" w:rsidRPr="00120D20" w:rsidRDefault="00540000" w:rsidP="00540000">
            <w:pPr>
              <w:jc w:val="center"/>
              <w:rPr>
                <w:rFonts w:ascii="GHEA Grapalat" w:hAnsi="GHEA Grapalat"/>
              </w:rPr>
            </w:pPr>
            <w:r>
              <w:rPr>
                <w:rFonts w:ascii="Arial Unicode" w:hAnsi="Arial Unicode" w:cs="Arial"/>
                <w:sz w:val="22"/>
                <w:szCs w:val="22"/>
              </w:rPr>
              <w:t>31512360</w:t>
            </w:r>
          </w:p>
        </w:tc>
        <w:tc>
          <w:tcPr>
            <w:tcW w:w="3377" w:type="dxa"/>
            <w:vAlign w:val="center"/>
          </w:tcPr>
          <w:p w14:paraId="6C0778CE" w14:textId="7BDFBB71" w:rsidR="00540000" w:rsidRPr="00120D20" w:rsidRDefault="00540000" w:rsidP="00540000">
            <w:pPr>
              <w:jc w:val="center"/>
              <w:rPr>
                <w:rFonts w:ascii="Arial LatArm" w:hAnsi="Arial LatArm"/>
                <w:sz w:val="18"/>
                <w:szCs w:val="18"/>
                <w:lang w:val="pt-BR"/>
              </w:rPr>
            </w:pPr>
            <w:r>
              <w:rPr>
                <w:rFonts w:ascii="Arial" w:hAnsi="Arial" w:cs="Arial"/>
              </w:rPr>
              <w:t>Լուսարձակ</w:t>
            </w:r>
            <w:r>
              <w:rPr>
                <w:rFonts w:ascii="Arial LatArm" w:hAnsi="Arial LatArm" w:cs="Arial"/>
              </w:rPr>
              <w:t xml:space="preserve"> LED 50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p>
        </w:tc>
        <w:tc>
          <w:tcPr>
            <w:tcW w:w="3686" w:type="dxa"/>
            <w:vAlign w:val="center"/>
          </w:tcPr>
          <w:p w14:paraId="75B26E32" w14:textId="012D270D" w:rsidR="00540000" w:rsidRPr="00E979A6" w:rsidRDefault="00540000" w:rsidP="00540000">
            <w:pPr>
              <w:ind w:firstLine="117"/>
              <w:jc w:val="center"/>
              <w:rPr>
                <w:rFonts w:ascii="Sylfaen" w:hAnsi="Sylfaen" w:cs="Sylfaen"/>
                <w:sz w:val="22"/>
                <w:szCs w:val="22"/>
                <w:lang w:val="pt-BR"/>
              </w:rPr>
            </w:pPr>
            <w:r w:rsidRPr="00DA6C5D">
              <w:rPr>
                <w:rFonts w:ascii="Sylfaen" w:hAnsi="Sylfaen" w:cs="Sylfaen"/>
                <w:sz w:val="22"/>
                <w:szCs w:val="22"/>
              </w:rPr>
              <w:t>տեխնիկական</w:t>
            </w:r>
            <w:r w:rsidRPr="00E979A6">
              <w:rPr>
                <w:rFonts w:ascii="Sylfaen" w:hAnsi="Sylfaen" w:cs="Sylfaen"/>
                <w:sz w:val="22"/>
                <w:szCs w:val="22"/>
                <w:lang w:val="pt-BR"/>
              </w:rPr>
              <w:t xml:space="preserve"> </w:t>
            </w:r>
            <w:r w:rsidRPr="00DA6C5D">
              <w:rPr>
                <w:rFonts w:ascii="Sylfaen" w:hAnsi="Sylfaen" w:cs="Sylfaen"/>
                <w:sz w:val="22"/>
                <w:szCs w:val="22"/>
              </w:rPr>
              <w:t>բնութագիրը</w:t>
            </w:r>
            <w:r w:rsidRPr="00E979A6">
              <w:rPr>
                <w:rFonts w:ascii="Sylfaen" w:hAnsi="Sylfaen" w:cs="Sylfaen"/>
                <w:sz w:val="22"/>
                <w:szCs w:val="22"/>
                <w:lang w:val="pt-BR"/>
              </w:rPr>
              <w:t xml:space="preserve"> </w:t>
            </w:r>
            <w:r w:rsidRPr="00DA6C5D">
              <w:rPr>
                <w:rFonts w:ascii="Sylfaen" w:hAnsi="Sylfaen" w:cs="Sylfaen"/>
                <w:sz w:val="22"/>
                <w:szCs w:val="22"/>
              </w:rPr>
              <w:t>համաձայն</w:t>
            </w:r>
            <w:r w:rsidRPr="00E979A6">
              <w:rPr>
                <w:rFonts w:ascii="Sylfaen" w:hAnsi="Sylfaen" w:cs="Sylfaen"/>
                <w:sz w:val="22"/>
                <w:szCs w:val="22"/>
                <w:lang w:val="pt-BR"/>
              </w:rPr>
              <w:t xml:space="preserve"> </w:t>
            </w:r>
            <w:r w:rsidRPr="00DA6C5D">
              <w:rPr>
                <w:rFonts w:ascii="Sylfaen" w:hAnsi="Sylfaen" w:cs="Sylfaen"/>
                <w:sz w:val="22"/>
                <w:szCs w:val="22"/>
              </w:rPr>
              <w:t>Հավելված</w:t>
            </w:r>
            <w:r w:rsidRPr="00E979A6">
              <w:rPr>
                <w:rFonts w:ascii="Sylfaen" w:hAnsi="Sylfaen" w:cs="Sylfaen"/>
                <w:sz w:val="22"/>
                <w:szCs w:val="22"/>
                <w:lang w:val="pt-BR"/>
              </w:rPr>
              <w:t xml:space="preserve"> </w:t>
            </w:r>
            <w:r w:rsidRPr="00DA6C5D">
              <w:rPr>
                <w:rFonts w:ascii="GHEA Grapalat" w:hAnsi="GHEA Grapalat"/>
                <w:sz w:val="18"/>
                <w:lang w:val="hy-AM"/>
              </w:rPr>
              <w:t xml:space="preserve"> N</w:t>
            </w:r>
            <w:r w:rsidRPr="00E979A6">
              <w:rPr>
                <w:rFonts w:ascii="Sylfaen" w:hAnsi="Sylfaen" w:cs="Sylfaen"/>
                <w:sz w:val="22"/>
                <w:szCs w:val="22"/>
                <w:lang w:val="pt-BR"/>
              </w:rPr>
              <w:t xml:space="preserve">  1-1</w:t>
            </w:r>
          </w:p>
        </w:tc>
        <w:tc>
          <w:tcPr>
            <w:tcW w:w="1275" w:type="dxa"/>
            <w:vAlign w:val="center"/>
          </w:tcPr>
          <w:p w14:paraId="593A5BA4" w14:textId="4ADF4C48"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2EDA7693" w14:textId="77777777" w:rsidR="00540000" w:rsidRPr="00120D20" w:rsidRDefault="00540000" w:rsidP="00540000">
            <w:pPr>
              <w:jc w:val="center"/>
              <w:rPr>
                <w:rFonts w:ascii="GHEA Grapalat" w:hAnsi="GHEA Grapalat"/>
                <w:szCs w:val="18"/>
                <w:lang w:val="pt-BR"/>
              </w:rPr>
            </w:pPr>
          </w:p>
        </w:tc>
        <w:tc>
          <w:tcPr>
            <w:tcW w:w="1418" w:type="dxa"/>
            <w:vAlign w:val="center"/>
          </w:tcPr>
          <w:p w14:paraId="0E03B0A2" w14:textId="77777777" w:rsidR="00540000" w:rsidRPr="00120D20" w:rsidRDefault="00540000" w:rsidP="00540000">
            <w:pPr>
              <w:jc w:val="center"/>
              <w:rPr>
                <w:rFonts w:ascii="Sylfaen" w:hAnsi="Sylfaen"/>
                <w:szCs w:val="18"/>
                <w:lang w:val="pt-BR"/>
              </w:rPr>
            </w:pPr>
          </w:p>
        </w:tc>
        <w:tc>
          <w:tcPr>
            <w:tcW w:w="1847" w:type="dxa"/>
            <w:vAlign w:val="center"/>
          </w:tcPr>
          <w:p w14:paraId="3E9BF86A" w14:textId="44B7EC41" w:rsidR="00540000" w:rsidRDefault="007537C3" w:rsidP="00540000">
            <w:pPr>
              <w:jc w:val="center"/>
              <w:rPr>
                <w:rFonts w:ascii="Arial LatArm" w:hAnsi="Arial LatArm" w:cs="Arial"/>
              </w:rPr>
            </w:pPr>
            <w:r>
              <w:rPr>
                <w:rFonts w:ascii="Arial LatArm" w:hAnsi="Arial LatArm" w:cs="Arial"/>
              </w:rPr>
              <w:t>100</w:t>
            </w:r>
          </w:p>
        </w:tc>
      </w:tr>
      <w:tr w:rsidR="00540000" w:rsidRPr="006E3642" w14:paraId="546B21B0" w14:textId="77777777" w:rsidTr="00540000">
        <w:trPr>
          <w:trHeight w:val="991"/>
          <w:jc w:val="center"/>
        </w:trPr>
        <w:tc>
          <w:tcPr>
            <w:tcW w:w="900" w:type="dxa"/>
            <w:vAlign w:val="center"/>
          </w:tcPr>
          <w:p w14:paraId="7C891117" w14:textId="278C35A4" w:rsidR="00540000" w:rsidRDefault="00540000" w:rsidP="00540000">
            <w:pPr>
              <w:jc w:val="center"/>
              <w:rPr>
                <w:rFonts w:ascii="GHEA Grapalat" w:hAnsi="GHEA Grapalat"/>
              </w:rPr>
            </w:pPr>
            <w:r>
              <w:rPr>
                <w:rFonts w:ascii="GHEA Grapalat" w:hAnsi="GHEA Grapalat"/>
              </w:rPr>
              <w:t>5</w:t>
            </w:r>
          </w:p>
        </w:tc>
        <w:tc>
          <w:tcPr>
            <w:tcW w:w="1530" w:type="dxa"/>
            <w:vAlign w:val="center"/>
          </w:tcPr>
          <w:p w14:paraId="3161A0E8" w14:textId="260D635B" w:rsidR="00540000" w:rsidRPr="00120D20" w:rsidRDefault="00540000" w:rsidP="00540000">
            <w:pPr>
              <w:jc w:val="center"/>
              <w:rPr>
                <w:rFonts w:ascii="GHEA Grapalat" w:hAnsi="GHEA Grapalat"/>
              </w:rPr>
            </w:pPr>
            <w:r>
              <w:rPr>
                <w:rFonts w:ascii="Arial Unicode" w:hAnsi="Arial Unicode" w:cs="Arial"/>
                <w:sz w:val="22"/>
                <w:szCs w:val="22"/>
              </w:rPr>
              <w:t>31512360</w:t>
            </w:r>
          </w:p>
        </w:tc>
        <w:tc>
          <w:tcPr>
            <w:tcW w:w="3377" w:type="dxa"/>
            <w:vAlign w:val="center"/>
          </w:tcPr>
          <w:p w14:paraId="0966C05F" w14:textId="5126CA8C" w:rsidR="00540000" w:rsidRPr="00120D20" w:rsidRDefault="00540000" w:rsidP="00540000">
            <w:pPr>
              <w:jc w:val="center"/>
              <w:rPr>
                <w:rFonts w:ascii="Arial LatArm" w:hAnsi="Arial LatArm"/>
                <w:sz w:val="18"/>
                <w:szCs w:val="18"/>
                <w:lang w:val="pt-BR"/>
              </w:rPr>
            </w:pPr>
            <w:r>
              <w:rPr>
                <w:rFonts w:ascii="Arial" w:hAnsi="Arial" w:cs="Arial"/>
              </w:rPr>
              <w:t>Լուսարձակ</w:t>
            </w:r>
            <w:r>
              <w:rPr>
                <w:rFonts w:ascii="Arial LatArm" w:hAnsi="Arial LatArm" w:cs="Arial"/>
              </w:rPr>
              <w:t xml:space="preserve"> LED 100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p>
        </w:tc>
        <w:tc>
          <w:tcPr>
            <w:tcW w:w="3686" w:type="dxa"/>
            <w:vAlign w:val="center"/>
          </w:tcPr>
          <w:p w14:paraId="45EEB90E" w14:textId="3C3FD432" w:rsidR="00540000" w:rsidRPr="00E979A6" w:rsidRDefault="00540000" w:rsidP="00540000">
            <w:pPr>
              <w:ind w:firstLine="117"/>
              <w:jc w:val="center"/>
              <w:rPr>
                <w:rFonts w:ascii="Sylfaen" w:hAnsi="Sylfaen" w:cs="Sylfaen"/>
                <w:sz w:val="22"/>
                <w:szCs w:val="22"/>
                <w:lang w:val="pt-BR"/>
              </w:rPr>
            </w:pPr>
            <w:r w:rsidRPr="00DA6C5D">
              <w:rPr>
                <w:rFonts w:ascii="Sylfaen" w:hAnsi="Sylfaen" w:cs="Sylfaen"/>
                <w:sz w:val="22"/>
                <w:szCs w:val="22"/>
              </w:rPr>
              <w:t>տեխնիկական</w:t>
            </w:r>
            <w:r w:rsidRPr="00E979A6">
              <w:rPr>
                <w:rFonts w:ascii="Sylfaen" w:hAnsi="Sylfaen" w:cs="Sylfaen"/>
                <w:sz w:val="22"/>
                <w:szCs w:val="22"/>
                <w:lang w:val="pt-BR"/>
              </w:rPr>
              <w:t xml:space="preserve"> </w:t>
            </w:r>
            <w:r w:rsidRPr="00DA6C5D">
              <w:rPr>
                <w:rFonts w:ascii="Sylfaen" w:hAnsi="Sylfaen" w:cs="Sylfaen"/>
                <w:sz w:val="22"/>
                <w:szCs w:val="22"/>
              </w:rPr>
              <w:t>բնութագիրը</w:t>
            </w:r>
            <w:r w:rsidRPr="00E979A6">
              <w:rPr>
                <w:rFonts w:ascii="Sylfaen" w:hAnsi="Sylfaen" w:cs="Sylfaen"/>
                <w:sz w:val="22"/>
                <w:szCs w:val="22"/>
                <w:lang w:val="pt-BR"/>
              </w:rPr>
              <w:t xml:space="preserve"> </w:t>
            </w:r>
            <w:r w:rsidRPr="00DA6C5D">
              <w:rPr>
                <w:rFonts w:ascii="Sylfaen" w:hAnsi="Sylfaen" w:cs="Sylfaen"/>
                <w:sz w:val="22"/>
                <w:szCs w:val="22"/>
              </w:rPr>
              <w:t>համաձայն</w:t>
            </w:r>
            <w:r w:rsidRPr="00E979A6">
              <w:rPr>
                <w:rFonts w:ascii="Sylfaen" w:hAnsi="Sylfaen" w:cs="Sylfaen"/>
                <w:sz w:val="22"/>
                <w:szCs w:val="22"/>
                <w:lang w:val="pt-BR"/>
              </w:rPr>
              <w:t xml:space="preserve"> </w:t>
            </w:r>
            <w:r w:rsidRPr="00DA6C5D">
              <w:rPr>
                <w:rFonts w:ascii="Sylfaen" w:hAnsi="Sylfaen" w:cs="Sylfaen"/>
                <w:sz w:val="22"/>
                <w:szCs w:val="22"/>
              </w:rPr>
              <w:t>Հավելված</w:t>
            </w:r>
            <w:r w:rsidRPr="00E979A6">
              <w:rPr>
                <w:rFonts w:ascii="Sylfaen" w:hAnsi="Sylfaen" w:cs="Sylfaen"/>
                <w:sz w:val="22"/>
                <w:szCs w:val="22"/>
                <w:lang w:val="pt-BR"/>
              </w:rPr>
              <w:t xml:space="preserve"> </w:t>
            </w:r>
            <w:r w:rsidRPr="00DA6C5D">
              <w:rPr>
                <w:rFonts w:ascii="GHEA Grapalat" w:hAnsi="GHEA Grapalat"/>
                <w:sz w:val="18"/>
                <w:lang w:val="hy-AM"/>
              </w:rPr>
              <w:t xml:space="preserve"> N</w:t>
            </w:r>
            <w:r w:rsidRPr="00E979A6">
              <w:rPr>
                <w:rFonts w:ascii="Sylfaen" w:hAnsi="Sylfaen" w:cs="Sylfaen"/>
                <w:sz w:val="22"/>
                <w:szCs w:val="22"/>
                <w:lang w:val="pt-BR"/>
              </w:rPr>
              <w:t xml:space="preserve">  1-1</w:t>
            </w:r>
          </w:p>
        </w:tc>
        <w:tc>
          <w:tcPr>
            <w:tcW w:w="1275" w:type="dxa"/>
            <w:vAlign w:val="center"/>
          </w:tcPr>
          <w:p w14:paraId="723E1EEE" w14:textId="737E4457"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5435904A" w14:textId="77777777" w:rsidR="00540000" w:rsidRPr="00120D20" w:rsidRDefault="00540000" w:rsidP="00540000">
            <w:pPr>
              <w:jc w:val="center"/>
              <w:rPr>
                <w:rFonts w:ascii="GHEA Grapalat" w:hAnsi="GHEA Grapalat"/>
                <w:szCs w:val="18"/>
                <w:lang w:val="pt-BR"/>
              </w:rPr>
            </w:pPr>
          </w:p>
        </w:tc>
        <w:tc>
          <w:tcPr>
            <w:tcW w:w="1418" w:type="dxa"/>
            <w:vAlign w:val="center"/>
          </w:tcPr>
          <w:p w14:paraId="25ED3C3A" w14:textId="77777777" w:rsidR="00540000" w:rsidRPr="00120D20" w:rsidRDefault="00540000" w:rsidP="00540000">
            <w:pPr>
              <w:jc w:val="center"/>
              <w:rPr>
                <w:rFonts w:ascii="Sylfaen" w:hAnsi="Sylfaen"/>
                <w:szCs w:val="18"/>
                <w:lang w:val="pt-BR"/>
              </w:rPr>
            </w:pPr>
          </w:p>
        </w:tc>
        <w:tc>
          <w:tcPr>
            <w:tcW w:w="1847" w:type="dxa"/>
            <w:vAlign w:val="center"/>
          </w:tcPr>
          <w:p w14:paraId="192C52A4" w14:textId="5EEF491C" w:rsidR="00540000" w:rsidRDefault="007537C3" w:rsidP="00540000">
            <w:pPr>
              <w:jc w:val="center"/>
              <w:rPr>
                <w:rFonts w:ascii="Arial LatArm" w:hAnsi="Arial LatArm" w:cs="Arial"/>
              </w:rPr>
            </w:pPr>
            <w:r>
              <w:rPr>
                <w:rFonts w:ascii="Arial LatArm" w:hAnsi="Arial LatArm" w:cs="Arial"/>
              </w:rPr>
              <w:t>100</w:t>
            </w:r>
          </w:p>
        </w:tc>
      </w:tr>
      <w:tr w:rsidR="00540000" w:rsidRPr="006E3642" w14:paraId="13E73978" w14:textId="77777777" w:rsidTr="00540000">
        <w:trPr>
          <w:trHeight w:val="991"/>
          <w:jc w:val="center"/>
        </w:trPr>
        <w:tc>
          <w:tcPr>
            <w:tcW w:w="900" w:type="dxa"/>
            <w:vAlign w:val="center"/>
          </w:tcPr>
          <w:p w14:paraId="58622891" w14:textId="7851F4E9" w:rsidR="00540000" w:rsidRDefault="00540000" w:rsidP="00540000">
            <w:pPr>
              <w:jc w:val="center"/>
              <w:rPr>
                <w:rFonts w:ascii="GHEA Grapalat" w:hAnsi="GHEA Grapalat"/>
              </w:rPr>
            </w:pPr>
            <w:r>
              <w:rPr>
                <w:rFonts w:ascii="GHEA Grapalat" w:hAnsi="GHEA Grapalat"/>
              </w:rPr>
              <w:lastRenderedPageBreak/>
              <w:t>6</w:t>
            </w:r>
          </w:p>
        </w:tc>
        <w:tc>
          <w:tcPr>
            <w:tcW w:w="1530" w:type="dxa"/>
            <w:vAlign w:val="center"/>
          </w:tcPr>
          <w:p w14:paraId="48BB1C4A" w14:textId="6AA95207" w:rsidR="00540000" w:rsidRPr="00120D20" w:rsidRDefault="00540000" w:rsidP="00540000">
            <w:pPr>
              <w:jc w:val="center"/>
              <w:rPr>
                <w:rFonts w:ascii="GHEA Grapalat" w:hAnsi="GHEA Grapalat"/>
              </w:rPr>
            </w:pPr>
            <w:r>
              <w:rPr>
                <w:rFonts w:ascii="Arial Unicode" w:hAnsi="Arial Unicode" w:cs="Arial"/>
                <w:sz w:val="22"/>
                <w:szCs w:val="22"/>
              </w:rPr>
              <w:t>31512360</w:t>
            </w:r>
          </w:p>
        </w:tc>
        <w:tc>
          <w:tcPr>
            <w:tcW w:w="3377" w:type="dxa"/>
            <w:vAlign w:val="center"/>
          </w:tcPr>
          <w:p w14:paraId="4D392603" w14:textId="5835374C" w:rsidR="00540000" w:rsidRPr="00120D20" w:rsidRDefault="00540000" w:rsidP="00540000">
            <w:pPr>
              <w:jc w:val="center"/>
              <w:rPr>
                <w:rFonts w:ascii="Arial LatArm" w:hAnsi="Arial LatArm"/>
                <w:sz w:val="18"/>
                <w:szCs w:val="18"/>
                <w:lang w:val="pt-BR"/>
              </w:rPr>
            </w:pPr>
            <w:r>
              <w:rPr>
                <w:rFonts w:ascii="Arial" w:hAnsi="Arial" w:cs="Arial"/>
              </w:rPr>
              <w:t>Լուսարձակ</w:t>
            </w:r>
            <w:r>
              <w:rPr>
                <w:rFonts w:ascii="Arial LatArm" w:hAnsi="Arial LatArm" w:cs="Arial"/>
              </w:rPr>
              <w:t xml:space="preserve"> LED 400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p>
        </w:tc>
        <w:tc>
          <w:tcPr>
            <w:tcW w:w="3686" w:type="dxa"/>
            <w:vAlign w:val="center"/>
          </w:tcPr>
          <w:p w14:paraId="247426D8" w14:textId="77BC5E06" w:rsidR="00540000" w:rsidRPr="00E979A6" w:rsidRDefault="00540000" w:rsidP="00540000">
            <w:pPr>
              <w:ind w:firstLine="117"/>
              <w:jc w:val="center"/>
              <w:rPr>
                <w:rFonts w:ascii="Sylfaen" w:hAnsi="Sylfaen" w:cs="Sylfaen"/>
                <w:sz w:val="22"/>
                <w:szCs w:val="22"/>
                <w:lang w:val="pt-BR"/>
              </w:rPr>
            </w:pPr>
            <w:r w:rsidRPr="00DA6C5D">
              <w:rPr>
                <w:rFonts w:ascii="Sylfaen" w:hAnsi="Sylfaen" w:cs="Sylfaen"/>
                <w:sz w:val="22"/>
                <w:szCs w:val="22"/>
              </w:rPr>
              <w:t>տեխնիկական</w:t>
            </w:r>
            <w:r w:rsidRPr="00E979A6">
              <w:rPr>
                <w:rFonts w:ascii="Sylfaen" w:hAnsi="Sylfaen" w:cs="Sylfaen"/>
                <w:sz w:val="22"/>
                <w:szCs w:val="22"/>
                <w:lang w:val="pt-BR"/>
              </w:rPr>
              <w:t xml:space="preserve"> </w:t>
            </w:r>
            <w:r w:rsidRPr="00DA6C5D">
              <w:rPr>
                <w:rFonts w:ascii="Sylfaen" w:hAnsi="Sylfaen" w:cs="Sylfaen"/>
                <w:sz w:val="22"/>
                <w:szCs w:val="22"/>
              </w:rPr>
              <w:t>բնութագիրը</w:t>
            </w:r>
            <w:r w:rsidRPr="00E979A6">
              <w:rPr>
                <w:rFonts w:ascii="Sylfaen" w:hAnsi="Sylfaen" w:cs="Sylfaen"/>
                <w:sz w:val="22"/>
                <w:szCs w:val="22"/>
                <w:lang w:val="pt-BR"/>
              </w:rPr>
              <w:t xml:space="preserve"> </w:t>
            </w:r>
            <w:r w:rsidRPr="00DA6C5D">
              <w:rPr>
                <w:rFonts w:ascii="Sylfaen" w:hAnsi="Sylfaen" w:cs="Sylfaen"/>
                <w:sz w:val="22"/>
                <w:szCs w:val="22"/>
              </w:rPr>
              <w:t>համաձայն</w:t>
            </w:r>
            <w:r w:rsidRPr="00E979A6">
              <w:rPr>
                <w:rFonts w:ascii="Sylfaen" w:hAnsi="Sylfaen" w:cs="Sylfaen"/>
                <w:sz w:val="22"/>
                <w:szCs w:val="22"/>
                <w:lang w:val="pt-BR"/>
              </w:rPr>
              <w:t xml:space="preserve"> </w:t>
            </w:r>
            <w:r w:rsidRPr="00DA6C5D">
              <w:rPr>
                <w:rFonts w:ascii="Sylfaen" w:hAnsi="Sylfaen" w:cs="Sylfaen"/>
                <w:sz w:val="22"/>
                <w:szCs w:val="22"/>
              </w:rPr>
              <w:t>Հավելված</w:t>
            </w:r>
            <w:r w:rsidRPr="00E979A6">
              <w:rPr>
                <w:rFonts w:ascii="Sylfaen" w:hAnsi="Sylfaen" w:cs="Sylfaen"/>
                <w:sz w:val="22"/>
                <w:szCs w:val="22"/>
                <w:lang w:val="pt-BR"/>
              </w:rPr>
              <w:t xml:space="preserve"> </w:t>
            </w:r>
            <w:r w:rsidRPr="00DA6C5D">
              <w:rPr>
                <w:rFonts w:ascii="GHEA Grapalat" w:hAnsi="GHEA Grapalat"/>
                <w:sz w:val="18"/>
                <w:lang w:val="hy-AM"/>
              </w:rPr>
              <w:t xml:space="preserve"> N</w:t>
            </w:r>
            <w:r w:rsidRPr="00E979A6">
              <w:rPr>
                <w:rFonts w:ascii="Sylfaen" w:hAnsi="Sylfaen" w:cs="Sylfaen"/>
                <w:sz w:val="22"/>
                <w:szCs w:val="22"/>
                <w:lang w:val="pt-BR"/>
              </w:rPr>
              <w:t xml:space="preserve">  1-1</w:t>
            </w:r>
          </w:p>
        </w:tc>
        <w:tc>
          <w:tcPr>
            <w:tcW w:w="1275" w:type="dxa"/>
            <w:vAlign w:val="center"/>
          </w:tcPr>
          <w:p w14:paraId="1702F993" w14:textId="4E10A3CF"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682D2C5B" w14:textId="77777777" w:rsidR="00540000" w:rsidRPr="00120D20" w:rsidRDefault="00540000" w:rsidP="00540000">
            <w:pPr>
              <w:jc w:val="center"/>
              <w:rPr>
                <w:rFonts w:ascii="GHEA Grapalat" w:hAnsi="GHEA Grapalat"/>
                <w:szCs w:val="18"/>
                <w:lang w:val="pt-BR"/>
              </w:rPr>
            </w:pPr>
          </w:p>
        </w:tc>
        <w:tc>
          <w:tcPr>
            <w:tcW w:w="1418" w:type="dxa"/>
            <w:vAlign w:val="center"/>
          </w:tcPr>
          <w:p w14:paraId="280B827D" w14:textId="77777777" w:rsidR="00540000" w:rsidRPr="00120D20" w:rsidRDefault="00540000" w:rsidP="00540000">
            <w:pPr>
              <w:jc w:val="center"/>
              <w:rPr>
                <w:rFonts w:ascii="Sylfaen" w:hAnsi="Sylfaen"/>
                <w:szCs w:val="18"/>
                <w:lang w:val="pt-BR"/>
              </w:rPr>
            </w:pPr>
          </w:p>
        </w:tc>
        <w:tc>
          <w:tcPr>
            <w:tcW w:w="1847" w:type="dxa"/>
            <w:vAlign w:val="center"/>
          </w:tcPr>
          <w:p w14:paraId="5C99D0AC" w14:textId="335ABFF5" w:rsidR="00540000" w:rsidRDefault="00540000" w:rsidP="00540000">
            <w:pPr>
              <w:jc w:val="center"/>
              <w:rPr>
                <w:rFonts w:ascii="Arial LatArm" w:hAnsi="Arial LatArm" w:cs="Arial"/>
              </w:rPr>
            </w:pPr>
            <w:r>
              <w:rPr>
                <w:rFonts w:ascii="Arial LatArm" w:hAnsi="Arial LatArm" w:cs="Arial"/>
              </w:rPr>
              <w:t>20</w:t>
            </w:r>
          </w:p>
        </w:tc>
      </w:tr>
      <w:tr w:rsidR="00540000" w:rsidRPr="006E3642" w14:paraId="22E1421D" w14:textId="77777777" w:rsidTr="00540000">
        <w:trPr>
          <w:trHeight w:val="991"/>
          <w:jc w:val="center"/>
        </w:trPr>
        <w:tc>
          <w:tcPr>
            <w:tcW w:w="900" w:type="dxa"/>
            <w:vAlign w:val="center"/>
          </w:tcPr>
          <w:p w14:paraId="26B0B2E3" w14:textId="7B2D742B" w:rsidR="00540000" w:rsidRDefault="00540000" w:rsidP="00540000">
            <w:pPr>
              <w:jc w:val="center"/>
              <w:rPr>
                <w:rFonts w:ascii="GHEA Grapalat" w:hAnsi="GHEA Grapalat"/>
              </w:rPr>
            </w:pPr>
            <w:r>
              <w:rPr>
                <w:rFonts w:ascii="GHEA Grapalat" w:hAnsi="GHEA Grapalat"/>
              </w:rPr>
              <w:t>7</w:t>
            </w:r>
          </w:p>
        </w:tc>
        <w:tc>
          <w:tcPr>
            <w:tcW w:w="1530" w:type="dxa"/>
            <w:vAlign w:val="center"/>
          </w:tcPr>
          <w:p w14:paraId="63CB812F" w14:textId="7CBCCAAE" w:rsidR="00540000" w:rsidRPr="00120D20" w:rsidRDefault="00540000" w:rsidP="00540000">
            <w:pPr>
              <w:jc w:val="center"/>
              <w:rPr>
                <w:rFonts w:ascii="GHEA Grapalat" w:hAnsi="GHEA Grapalat"/>
              </w:rPr>
            </w:pPr>
            <w:r>
              <w:rPr>
                <w:rFonts w:ascii="Arial Unicode" w:hAnsi="Arial Unicode" w:cs="Arial"/>
                <w:sz w:val="22"/>
                <w:szCs w:val="22"/>
              </w:rPr>
              <w:t>31512360</w:t>
            </w:r>
          </w:p>
        </w:tc>
        <w:tc>
          <w:tcPr>
            <w:tcW w:w="3377" w:type="dxa"/>
            <w:vAlign w:val="center"/>
          </w:tcPr>
          <w:p w14:paraId="7603CD41" w14:textId="77777777" w:rsidR="00540000" w:rsidRDefault="00540000" w:rsidP="00540000">
            <w:pPr>
              <w:jc w:val="center"/>
              <w:rPr>
                <w:rFonts w:ascii="Arial LatArm" w:hAnsi="Arial LatArm" w:cs="Arial"/>
              </w:rPr>
            </w:pPr>
            <w:r>
              <w:rPr>
                <w:rFonts w:ascii="Arial" w:hAnsi="Arial" w:cs="Arial"/>
              </w:rPr>
              <w:t>Լուսարձակ</w:t>
            </w:r>
            <w:r>
              <w:rPr>
                <w:rFonts w:ascii="Arial LatArm" w:hAnsi="Arial LatArm" w:cs="Arial"/>
              </w:rPr>
              <w:t xml:space="preserve"> LED 1000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p w14:paraId="1127D64C" w14:textId="77777777" w:rsidR="00540000" w:rsidRPr="00120D20" w:rsidRDefault="00540000" w:rsidP="00540000">
            <w:pPr>
              <w:jc w:val="center"/>
              <w:rPr>
                <w:rFonts w:ascii="Arial LatArm" w:hAnsi="Arial LatArm"/>
                <w:sz w:val="18"/>
                <w:szCs w:val="18"/>
                <w:lang w:val="pt-BR"/>
              </w:rPr>
            </w:pPr>
          </w:p>
        </w:tc>
        <w:tc>
          <w:tcPr>
            <w:tcW w:w="3686" w:type="dxa"/>
            <w:vAlign w:val="center"/>
          </w:tcPr>
          <w:p w14:paraId="4054DC81" w14:textId="10700C03" w:rsidR="00540000" w:rsidRPr="00E979A6" w:rsidRDefault="00540000" w:rsidP="00540000">
            <w:pPr>
              <w:ind w:firstLine="117"/>
              <w:jc w:val="center"/>
              <w:rPr>
                <w:rFonts w:ascii="Sylfaen" w:hAnsi="Sylfaen" w:cs="Sylfaen"/>
                <w:sz w:val="22"/>
                <w:szCs w:val="22"/>
                <w:lang w:val="pt-BR"/>
              </w:rPr>
            </w:pPr>
            <w:r w:rsidRPr="00DA6C5D">
              <w:rPr>
                <w:rFonts w:ascii="Sylfaen" w:hAnsi="Sylfaen" w:cs="Sylfaen"/>
                <w:sz w:val="22"/>
                <w:szCs w:val="22"/>
              </w:rPr>
              <w:t>տեխնիկական</w:t>
            </w:r>
            <w:r w:rsidRPr="00E979A6">
              <w:rPr>
                <w:rFonts w:ascii="Sylfaen" w:hAnsi="Sylfaen" w:cs="Sylfaen"/>
                <w:sz w:val="22"/>
                <w:szCs w:val="22"/>
                <w:lang w:val="pt-BR"/>
              </w:rPr>
              <w:t xml:space="preserve"> </w:t>
            </w:r>
            <w:r w:rsidRPr="00DA6C5D">
              <w:rPr>
                <w:rFonts w:ascii="Sylfaen" w:hAnsi="Sylfaen" w:cs="Sylfaen"/>
                <w:sz w:val="22"/>
                <w:szCs w:val="22"/>
              </w:rPr>
              <w:t>բնութագիրը</w:t>
            </w:r>
            <w:r w:rsidRPr="00E979A6">
              <w:rPr>
                <w:rFonts w:ascii="Sylfaen" w:hAnsi="Sylfaen" w:cs="Sylfaen"/>
                <w:sz w:val="22"/>
                <w:szCs w:val="22"/>
                <w:lang w:val="pt-BR"/>
              </w:rPr>
              <w:t xml:space="preserve"> </w:t>
            </w:r>
            <w:r w:rsidRPr="00DA6C5D">
              <w:rPr>
                <w:rFonts w:ascii="Sylfaen" w:hAnsi="Sylfaen" w:cs="Sylfaen"/>
                <w:sz w:val="22"/>
                <w:szCs w:val="22"/>
              </w:rPr>
              <w:t>համաձայն</w:t>
            </w:r>
            <w:r w:rsidRPr="00E979A6">
              <w:rPr>
                <w:rFonts w:ascii="Sylfaen" w:hAnsi="Sylfaen" w:cs="Sylfaen"/>
                <w:sz w:val="22"/>
                <w:szCs w:val="22"/>
                <w:lang w:val="pt-BR"/>
              </w:rPr>
              <w:t xml:space="preserve"> </w:t>
            </w:r>
            <w:r w:rsidRPr="00DA6C5D">
              <w:rPr>
                <w:rFonts w:ascii="Sylfaen" w:hAnsi="Sylfaen" w:cs="Sylfaen"/>
                <w:sz w:val="22"/>
                <w:szCs w:val="22"/>
              </w:rPr>
              <w:t>Հավելված</w:t>
            </w:r>
            <w:r w:rsidRPr="00E979A6">
              <w:rPr>
                <w:rFonts w:ascii="Sylfaen" w:hAnsi="Sylfaen" w:cs="Sylfaen"/>
                <w:sz w:val="22"/>
                <w:szCs w:val="22"/>
                <w:lang w:val="pt-BR"/>
              </w:rPr>
              <w:t xml:space="preserve"> </w:t>
            </w:r>
            <w:r w:rsidRPr="00DA6C5D">
              <w:rPr>
                <w:rFonts w:ascii="GHEA Grapalat" w:hAnsi="GHEA Grapalat"/>
                <w:sz w:val="18"/>
                <w:lang w:val="hy-AM"/>
              </w:rPr>
              <w:t xml:space="preserve"> N</w:t>
            </w:r>
            <w:r w:rsidRPr="00E979A6">
              <w:rPr>
                <w:rFonts w:ascii="Sylfaen" w:hAnsi="Sylfaen" w:cs="Sylfaen"/>
                <w:sz w:val="22"/>
                <w:szCs w:val="22"/>
                <w:lang w:val="pt-BR"/>
              </w:rPr>
              <w:t xml:space="preserve">  1-1</w:t>
            </w:r>
          </w:p>
        </w:tc>
        <w:tc>
          <w:tcPr>
            <w:tcW w:w="1275" w:type="dxa"/>
            <w:vAlign w:val="center"/>
          </w:tcPr>
          <w:p w14:paraId="129C11DD" w14:textId="6F690CBF" w:rsidR="00540000" w:rsidRDefault="00540000" w:rsidP="00540000">
            <w:pPr>
              <w:jc w:val="center"/>
              <w:rPr>
                <w:rFonts w:ascii="Sylfaen" w:hAnsi="Sylfaen"/>
                <w:szCs w:val="18"/>
                <w:lang w:val="pt-BR"/>
              </w:rPr>
            </w:pPr>
            <w:r>
              <w:rPr>
                <w:rFonts w:ascii="Sylfaen" w:hAnsi="Sylfaen"/>
                <w:szCs w:val="18"/>
                <w:lang w:val="pt-BR"/>
              </w:rPr>
              <w:t>հատ</w:t>
            </w:r>
          </w:p>
        </w:tc>
        <w:tc>
          <w:tcPr>
            <w:tcW w:w="1276" w:type="dxa"/>
            <w:vAlign w:val="center"/>
          </w:tcPr>
          <w:p w14:paraId="08660C54" w14:textId="77777777" w:rsidR="00540000" w:rsidRPr="00120D20" w:rsidRDefault="00540000" w:rsidP="00540000">
            <w:pPr>
              <w:jc w:val="center"/>
              <w:rPr>
                <w:rFonts w:ascii="GHEA Grapalat" w:hAnsi="GHEA Grapalat"/>
                <w:szCs w:val="18"/>
                <w:lang w:val="pt-BR"/>
              </w:rPr>
            </w:pPr>
          </w:p>
        </w:tc>
        <w:tc>
          <w:tcPr>
            <w:tcW w:w="1418" w:type="dxa"/>
            <w:vAlign w:val="center"/>
          </w:tcPr>
          <w:p w14:paraId="4DF3991A" w14:textId="77777777" w:rsidR="00540000" w:rsidRPr="00120D20" w:rsidRDefault="00540000" w:rsidP="00540000">
            <w:pPr>
              <w:jc w:val="center"/>
              <w:rPr>
                <w:rFonts w:ascii="Sylfaen" w:hAnsi="Sylfaen"/>
                <w:szCs w:val="18"/>
                <w:lang w:val="pt-BR"/>
              </w:rPr>
            </w:pPr>
          </w:p>
        </w:tc>
        <w:tc>
          <w:tcPr>
            <w:tcW w:w="1847" w:type="dxa"/>
            <w:vAlign w:val="center"/>
          </w:tcPr>
          <w:p w14:paraId="15456931" w14:textId="3B82E4EF" w:rsidR="00540000" w:rsidRDefault="00540000" w:rsidP="00540000">
            <w:pPr>
              <w:jc w:val="center"/>
              <w:rPr>
                <w:rFonts w:ascii="Arial LatArm" w:hAnsi="Arial LatArm" w:cs="Arial"/>
              </w:rPr>
            </w:pPr>
            <w:r>
              <w:rPr>
                <w:rFonts w:ascii="Arial LatArm" w:hAnsi="Arial LatArm" w:cs="Arial"/>
              </w:rPr>
              <w:t>5</w:t>
            </w:r>
          </w:p>
        </w:tc>
      </w:tr>
      <w:tr w:rsidR="008B6ED3" w:rsidRPr="00461909" w14:paraId="3B121DA4" w14:textId="77777777" w:rsidTr="003C6BDC">
        <w:trPr>
          <w:trHeight w:val="246"/>
          <w:jc w:val="center"/>
        </w:trPr>
        <w:tc>
          <w:tcPr>
            <w:tcW w:w="10768" w:type="dxa"/>
            <w:gridSpan w:val="5"/>
          </w:tcPr>
          <w:p w14:paraId="212DAE98" w14:textId="77777777" w:rsidR="008B6ED3" w:rsidRPr="00FF0ECB" w:rsidRDefault="008B6ED3" w:rsidP="003C6BDC">
            <w:pPr>
              <w:rPr>
                <w:rFonts w:ascii="Sylfaen" w:hAnsi="Sylfaen"/>
                <w:b/>
                <w:szCs w:val="18"/>
                <w:lang w:val="pt-BR"/>
              </w:rPr>
            </w:pPr>
            <w:r w:rsidRPr="00FF0ECB">
              <w:rPr>
                <w:rFonts w:ascii="Sylfaen" w:hAnsi="Sylfaen"/>
                <w:b/>
                <w:szCs w:val="18"/>
                <w:lang w:val="pt-BR"/>
              </w:rPr>
              <w:t>Ընդամենը</w:t>
            </w:r>
          </w:p>
        </w:tc>
        <w:tc>
          <w:tcPr>
            <w:tcW w:w="1276" w:type="dxa"/>
          </w:tcPr>
          <w:p w14:paraId="708FBC15" w14:textId="77777777" w:rsidR="008B6ED3" w:rsidRPr="002C5B80" w:rsidRDefault="008B6ED3" w:rsidP="003C6BDC">
            <w:pPr>
              <w:jc w:val="center"/>
              <w:rPr>
                <w:rFonts w:ascii="GHEA Grapalat" w:hAnsi="GHEA Grapalat"/>
                <w:sz w:val="18"/>
                <w:szCs w:val="18"/>
                <w:lang w:val="pt-BR"/>
              </w:rPr>
            </w:pPr>
          </w:p>
        </w:tc>
        <w:tc>
          <w:tcPr>
            <w:tcW w:w="1418" w:type="dxa"/>
          </w:tcPr>
          <w:p w14:paraId="552F5AAD" w14:textId="77777777" w:rsidR="008B6ED3" w:rsidRPr="003314C1" w:rsidRDefault="008B6ED3" w:rsidP="003C6BDC">
            <w:pPr>
              <w:jc w:val="center"/>
              <w:rPr>
                <w:rFonts w:ascii="Sylfaen" w:hAnsi="Sylfaen"/>
                <w:sz w:val="18"/>
                <w:szCs w:val="18"/>
                <w:lang w:val="pt-BR"/>
              </w:rPr>
            </w:pPr>
          </w:p>
        </w:tc>
        <w:tc>
          <w:tcPr>
            <w:tcW w:w="1847" w:type="dxa"/>
          </w:tcPr>
          <w:p w14:paraId="14B6922A" w14:textId="77777777" w:rsidR="008B6ED3" w:rsidRPr="009E6683" w:rsidRDefault="008B6ED3" w:rsidP="003C6BDC">
            <w:pPr>
              <w:jc w:val="center"/>
              <w:rPr>
                <w:rFonts w:ascii="Sylfaen" w:hAnsi="Sylfaen" w:cs="Sylfaen"/>
                <w:sz w:val="22"/>
                <w:szCs w:val="22"/>
              </w:rPr>
            </w:pPr>
          </w:p>
        </w:tc>
      </w:tr>
      <w:tr w:rsidR="008B6ED3" w:rsidRPr="00461909" w14:paraId="2F79AFD8" w14:textId="77777777" w:rsidTr="003C6BDC">
        <w:trPr>
          <w:trHeight w:val="1056"/>
          <w:jc w:val="center"/>
        </w:trPr>
        <w:tc>
          <w:tcPr>
            <w:tcW w:w="2430" w:type="dxa"/>
            <w:gridSpan w:val="2"/>
            <w:vMerge w:val="restart"/>
          </w:tcPr>
          <w:p w14:paraId="4107E1E3" w14:textId="77777777" w:rsidR="008B6ED3" w:rsidRPr="009E6683" w:rsidRDefault="008B6ED3" w:rsidP="003C6BDC">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6"/>
            <w:vAlign w:val="center"/>
          </w:tcPr>
          <w:p w14:paraId="66719BFA" w14:textId="41981C70" w:rsidR="008B6ED3" w:rsidRPr="00382E52" w:rsidRDefault="00FB5464" w:rsidP="003C6BDC">
            <w:pPr>
              <w:rPr>
                <w:rFonts w:ascii="Arial LatArm" w:hAnsi="Arial LatArm" w:cs="Sylfaen"/>
                <w:b/>
                <w:sz w:val="22"/>
                <w:szCs w:val="22"/>
              </w:rPr>
            </w:pPr>
            <w:r>
              <w:rPr>
                <w:rFonts w:ascii="Arial" w:hAnsi="Arial" w:cs="Arial"/>
                <w:b/>
                <w:bCs/>
                <w:color w:val="212529"/>
                <w:sz w:val="22"/>
                <w:szCs w:val="22"/>
              </w:rPr>
              <w:t>Մատակարարման</w:t>
            </w:r>
            <w:r>
              <w:rPr>
                <w:rFonts w:ascii="Arial LatArm" w:hAnsi="Arial LatArm"/>
                <w:b/>
                <w:bCs/>
                <w:color w:val="212529"/>
                <w:sz w:val="22"/>
                <w:szCs w:val="22"/>
              </w:rPr>
              <w:t xml:space="preserve"> </w:t>
            </w:r>
            <w:r>
              <w:rPr>
                <w:rFonts w:ascii="Arial" w:hAnsi="Arial" w:cs="Arial"/>
                <w:b/>
                <w:bCs/>
                <w:color w:val="212529"/>
                <w:sz w:val="22"/>
                <w:szCs w:val="22"/>
              </w:rPr>
              <w:t>հասցեն</w:t>
            </w:r>
            <w:r>
              <w:rPr>
                <w:rFonts w:ascii="Arial LatArm" w:hAnsi="Arial LatArm"/>
                <w:b/>
                <w:bCs/>
                <w:color w:val="212529"/>
                <w:sz w:val="22"/>
                <w:szCs w:val="22"/>
              </w:rPr>
              <w:t>. </w:t>
            </w:r>
            <w:r>
              <w:rPr>
                <w:rFonts w:ascii="Arial" w:hAnsi="Arial" w:cs="Arial"/>
                <w:color w:val="212529"/>
                <w:sz w:val="22"/>
                <w:szCs w:val="22"/>
              </w:rPr>
              <w:t>ք</w:t>
            </w:r>
            <w:r>
              <w:rPr>
                <w:rFonts w:ascii="Arial LatArm" w:hAnsi="Arial LatArm"/>
                <w:color w:val="212529"/>
                <w:sz w:val="22"/>
                <w:szCs w:val="22"/>
              </w:rPr>
              <w:t xml:space="preserve">. </w:t>
            </w:r>
            <w:r>
              <w:rPr>
                <w:rFonts w:ascii="Arial" w:hAnsi="Arial" w:cs="Arial"/>
                <w:color w:val="212529"/>
                <w:sz w:val="22"/>
                <w:szCs w:val="22"/>
              </w:rPr>
              <w:t>Երևան</w:t>
            </w:r>
            <w:r>
              <w:rPr>
                <w:rFonts w:ascii="Arial LatArm" w:hAnsi="Arial LatArm"/>
                <w:color w:val="212529"/>
                <w:sz w:val="22"/>
                <w:szCs w:val="22"/>
              </w:rPr>
              <w:t xml:space="preserve">, </w:t>
            </w:r>
            <w:r>
              <w:rPr>
                <w:rFonts w:ascii="Arial" w:hAnsi="Arial" w:cs="Arial"/>
                <w:color w:val="212529"/>
                <w:sz w:val="22"/>
                <w:szCs w:val="22"/>
              </w:rPr>
              <w:t>Մասիսի</w:t>
            </w:r>
            <w:r>
              <w:rPr>
                <w:rFonts w:ascii="Arial LatArm" w:hAnsi="Arial LatArm"/>
                <w:color w:val="212529"/>
                <w:sz w:val="22"/>
                <w:szCs w:val="22"/>
              </w:rPr>
              <w:t xml:space="preserve"> 102 </w:t>
            </w:r>
            <w:r>
              <w:rPr>
                <w:rFonts w:ascii="Arial" w:hAnsi="Arial" w:cs="Arial"/>
                <w:color w:val="212529"/>
                <w:sz w:val="22"/>
                <w:szCs w:val="22"/>
              </w:rPr>
              <w:t>հասցեով</w:t>
            </w:r>
            <w:r>
              <w:rPr>
                <w:rFonts w:ascii="Arial LatArm" w:hAnsi="Arial LatArm"/>
                <w:b/>
                <w:bCs/>
                <w:color w:val="212529"/>
                <w:sz w:val="22"/>
                <w:szCs w:val="22"/>
              </w:rPr>
              <w:t xml:space="preserve">, </w:t>
            </w:r>
            <w:r>
              <w:rPr>
                <w:rFonts w:ascii="Arial" w:hAnsi="Arial" w:cs="Arial"/>
                <w:b/>
                <w:bCs/>
                <w:color w:val="212529"/>
                <w:sz w:val="22"/>
                <w:szCs w:val="22"/>
              </w:rPr>
              <w:t>ապրանքի</w:t>
            </w:r>
            <w:r>
              <w:rPr>
                <w:rFonts w:ascii="Arial LatArm" w:hAnsi="Arial LatArm"/>
                <w:b/>
                <w:bCs/>
                <w:color w:val="212529"/>
                <w:sz w:val="22"/>
                <w:szCs w:val="22"/>
              </w:rPr>
              <w:t xml:space="preserve"> </w:t>
            </w:r>
            <w:r>
              <w:rPr>
                <w:rFonts w:ascii="Arial" w:hAnsi="Arial" w:cs="Arial"/>
                <w:b/>
                <w:bCs/>
                <w:color w:val="212529"/>
                <w:sz w:val="22"/>
                <w:szCs w:val="22"/>
              </w:rPr>
              <w:t>բեռնափոխադրումը</w:t>
            </w:r>
            <w:r>
              <w:rPr>
                <w:rFonts w:ascii="Arial LatArm" w:hAnsi="Arial LatArm"/>
                <w:b/>
                <w:bCs/>
                <w:color w:val="212529"/>
                <w:sz w:val="22"/>
                <w:szCs w:val="22"/>
              </w:rPr>
              <w:t xml:space="preserve"> </w:t>
            </w:r>
            <w:r>
              <w:rPr>
                <w:rFonts w:ascii="Arial" w:hAnsi="Arial" w:cs="Arial"/>
                <w:b/>
                <w:bCs/>
                <w:color w:val="212529"/>
                <w:sz w:val="22"/>
                <w:szCs w:val="22"/>
              </w:rPr>
              <w:t>մինչև</w:t>
            </w:r>
            <w:r>
              <w:rPr>
                <w:rFonts w:ascii="Arial LatArm" w:hAnsi="Arial LatArm"/>
                <w:b/>
                <w:bCs/>
                <w:color w:val="212529"/>
                <w:sz w:val="22"/>
                <w:szCs w:val="22"/>
              </w:rPr>
              <w:t xml:space="preserve"> </w:t>
            </w:r>
            <w:r>
              <w:rPr>
                <w:rFonts w:ascii="Arial" w:hAnsi="Arial" w:cs="Arial"/>
                <w:b/>
                <w:bCs/>
                <w:color w:val="212529"/>
                <w:sz w:val="22"/>
                <w:szCs w:val="22"/>
              </w:rPr>
              <w:t>Գնորդի</w:t>
            </w:r>
            <w:r>
              <w:rPr>
                <w:rFonts w:ascii="Arial LatArm" w:hAnsi="Arial LatArm"/>
                <w:b/>
                <w:bCs/>
                <w:color w:val="212529"/>
                <w:sz w:val="22"/>
                <w:szCs w:val="22"/>
              </w:rPr>
              <w:t xml:space="preserve"> </w:t>
            </w:r>
            <w:r>
              <w:rPr>
                <w:rFonts w:ascii="Arial" w:hAnsi="Arial" w:cs="Arial"/>
                <w:b/>
                <w:bCs/>
                <w:color w:val="212529"/>
                <w:sz w:val="22"/>
                <w:szCs w:val="22"/>
              </w:rPr>
              <w:t>պահեստ</w:t>
            </w:r>
            <w:r>
              <w:rPr>
                <w:rFonts w:ascii="Arial LatArm" w:hAnsi="Arial LatArm" w:cs="Arial LatArm"/>
                <w:b/>
                <w:bCs/>
                <w:color w:val="212529"/>
                <w:sz w:val="22"/>
                <w:szCs w:val="22"/>
              </w:rPr>
              <w:t> </w:t>
            </w:r>
            <w:r>
              <w:rPr>
                <w:rFonts w:ascii="Arial LatArm" w:hAnsi="Arial LatArm"/>
                <w:b/>
                <w:bCs/>
                <w:color w:val="212529"/>
                <w:sz w:val="22"/>
                <w:szCs w:val="22"/>
              </w:rPr>
              <w:t xml:space="preserve"> </w:t>
            </w:r>
            <w:r>
              <w:rPr>
                <w:rFonts w:ascii="Arial" w:hAnsi="Arial" w:cs="Arial"/>
                <w:b/>
                <w:bCs/>
                <w:color w:val="212529"/>
                <w:sz w:val="22"/>
                <w:szCs w:val="22"/>
              </w:rPr>
              <w:t>և</w:t>
            </w:r>
            <w:r>
              <w:rPr>
                <w:rFonts w:ascii="Arial LatArm" w:hAnsi="Arial LatArm" w:cs="Arial LatArm"/>
                <w:b/>
                <w:bCs/>
                <w:color w:val="212529"/>
                <w:sz w:val="22"/>
                <w:szCs w:val="22"/>
              </w:rPr>
              <w:t> </w:t>
            </w:r>
            <w:r>
              <w:rPr>
                <w:rFonts w:ascii="Arial LatArm" w:hAnsi="Arial LatArm"/>
                <w:b/>
                <w:bCs/>
                <w:color w:val="212529"/>
                <w:sz w:val="22"/>
                <w:szCs w:val="22"/>
              </w:rPr>
              <w:t xml:space="preserve"> </w:t>
            </w:r>
            <w:r>
              <w:rPr>
                <w:rFonts w:ascii="Arial" w:hAnsi="Arial" w:cs="Arial"/>
                <w:b/>
                <w:bCs/>
                <w:color w:val="212529"/>
                <w:sz w:val="22"/>
                <w:szCs w:val="22"/>
              </w:rPr>
              <w:t>Գնորդի</w:t>
            </w:r>
            <w:r>
              <w:rPr>
                <w:rFonts w:ascii="Arial LatArm" w:hAnsi="Arial LatArm"/>
                <w:b/>
                <w:bCs/>
                <w:color w:val="212529"/>
                <w:sz w:val="22"/>
                <w:szCs w:val="22"/>
              </w:rPr>
              <w:t xml:space="preserve"> </w:t>
            </w:r>
            <w:r>
              <w:rPr>
                <w:rFonts w:ascii="Arial" w:hAnsi="Arial" w:cs="Arial"/>
                <w:b/>
                <w:bCs/>
                <w:color w:val="212529"/>
                <w:sz w:val="22"/>
                <w:szCs w:val="22"/>
              </w:rPr>
              <w:t>պահեստում</w:t>
            </w:r>
            <w:r>
              <w:rPr>
                <w:rFonts w:ascii="Arial LatArm" w:hAnsi="Arial LatArm"/>
                <w:b/>
                <w:bCs/>
                <w:color w:val="212529"/>
                <w:sz w:val="22"/>
                <w:szCs w:val="22"/>
              </w:rPr>
              <w:t xml:space="preserve"> </w:t>
            </w:r>
            <w:r>
              <w:rPr>
                <w:rFonts w:ascii="Arial" w:hAnsi="Arial" w:cs="Arial"/>
                <w:b/>
                <w:bCs/>
                <w:color w:val="212529"/>
                <w:sz w:val="22"/>
                <w:szCs w:val="22"/>
              </w:rPr>
              <w:t>բեռնաթափումը</w:t>
            </w:r>
            <w:r>
              <w:rPr>
                <w:rFonts w:ascii="Arial LatArm" w:hAnsi="Arial LatArm"/>
                <w:color w:val="212529"/>
                <w:sz w:val="22"/>
                <w:szCs w:val="22"/>
              </w:rPr>
              <w:t> </w:t>
            </w:r>
            <w:r>
              <w:rPr>
                <w:rFonts w:ascii="Arial" w:hAnsi="Arial" w:cs="Arial"/>
                <w:color w:val="212529"/>
                <w:sz w:val="22"/>
                <w:szCs w:val="22"/>
              </w:rPr>
              <w:t>իրականացվում</w:t>
            </w:r>
            <w:r>
              <w:rPr>
                <w:rFonts w:ascii="Arial LatArm" w:hAnsi="Arial LatArm"/>
                <w:color w:val="212529"/>
                <w:sz w:val="22"/>
                <w:szCs w:val="22"/>
              </w:rPr>
              <w:t xml:space="preserve"> </w:t>
            </w:r>
            <w:r>
              <w:rPr>
                <w:rFonts w:ascii="Arial" w:hAnsi="Arial" w:cs="Arial"/>
                <w:color w:val="212529"/>
                <w:sz w:val="22"/>
                <w:szCs w:val="22"/>
              </w:rPr>
              <w:t>է</w:t>
            </w:r>
            <w:r>
              <w:rPr>
                <w:rFonts w:ascii="Arial LatArm" w:hAnsi="Arial LatArm"/>
                <w:color w:val="212529"/>
                <w:sz w:val="22"/>
                <w:szCs w:val="22"/>
              </w:rPr>
              <w:t xml:space="preserve"> </w:t>
            </w:r>
            <w:r>
              <w:rPr>
                <w:rFonts w:ascii="Arial" w:hAnsi="Arial" w:cs="Arial"/>
                <w:color w:val="212529"/>
                <w:sz w:val="22"/>
                <w:szCs w:val="22"/>
              </w:rPr>
              <w:t>Վաճառողի</w:t>
            </w:r>
            <w:r>
              <w:rPr>
                <w:rFonts w:ascii="Arial LatArm" w:hAnsi="Arial LatArm"/>
                <w:color w:val="212529"/>
                <w:sz w:val="22"/>
                <w:szCs w:val="22"/>
              </w:rPr>
              <w:t xml:space="preserve"> </w:t>
            </w:r>
            <w:r>
              <w:rPr>
                <w:rFonts w:ascii="Arial" w:hAnsi="Arial" w:cs="Arial"/>
                <w:color w:val="212529"/>
                <w:sz w:val="22"/>
                <w:szCs w:val="22"/>
              </w:rPr>
              <w:t>ուժերով</w:t>
            </w:r>
            <w:r>
              <w:rPr>
                <w:rFonts w:ascii="Arial LatArm" w:hAnsi="Arial LatArm"/>
                <w:b/>
                <w:bCs/>
                <w:color w:val="212529"/>
                <w:sz w:val="22"/>
                <w:szCs w:val="22"/>
              </w:rPr>
              <w:t>:</w:t>
            </w:r>
          </w:p>
        </w:tc>
      </w:tr>
      <w:tr w:rsidR="008B6ED3" w:rsidRPr="00461909" w14:paraId="265B5441" w14:textId="77777777" w:rsidTr="003C6BDC">
        <w:trPr>
          <w:trHeight w:val="716"/>
          <w:jc w:val="center"/>
        </w:trPr>
        <w:tc>
          <w:tcPr>
            <w:tcW w:w="2430" w:type="dxa"/>
            <w:gridSpan w:val="2"/>
            <w:vMerge/>
          </w:tcPr>
          <w:p w14:paraId="6A5BCC21" w14:textId="77777777" w:rsidR="008B6ED3" w:rsidRPr="009E6683" w:rsidRDefault="008B6ED3" w:rsidP="003C6BDC">
            <w:pPr>
              <w:jc w:val="center"/>
              <w:rPr>
                <w:rFonts w:ascii="Sylfaen" w:hAnsi="Sylfaen" w:cs="Sylfaen"/>
                <w:sz w:val="22"/>
                <w:szCs w:val="22"/>
              </w:rPr>
            </w:pPr>
          </w:p>
        </w:tc>
        <w:tc>
          <w:tcPr>
            <w:tcW w:w="12879" w:type="dxa"/>
            <w:gridSpan w:val="6"/>
            <w:vAlign w:val="center"/>
          </w:tcPr>
          <w:p w14:paraId="0B325E61" w14:textId="1D5E75C1" w:rsidR="008B6ED3" w:rsidRPr="00FB5464" w:rsidRDefault="00FB5464" w:rsidP="00FB5464">
            <w:pPr>
              <w:spacing w:after="100" w:afterAutospacing="1"/>
              <w:rPr>
                <w:color w:val="212529"/>
              </w:rPr>
            </w:pPr>
            <w:r>
              <w:rPr>
                <w:rFonts w:ascii="Arial" w:hAnsi="Arial" w:cs="Arial"/>
                <w:b/>
                <w:bCs/>
                <w:color w:val="212529"/>
                <w:sz w:val="22"/>
                <w:szCs w:val="22"/>
              </w:rPr>
              <w:t>Մատակարարման</w:t>
            </w:r>
            <w:r>
              <w:rPr>
                <w:rFonts w:ascii="Arial LatArm" w:hAnsi="Arial LatArm"/>
                <w:b/>
                <w:bCs/>
                <w:color w:val="212529"/>
                <w:sz w:val="22"/>
                <w:szCs w:val="22"/>
              </w:rPr>
              <w:t xml:space="preserve"> </w:t>
            </w:r>
            <w:r>
              <w:rPr>
                <w:rFonts w:ascii="Arial" w:hAnsi="Arial" w:cs="Arial"/>
                <w:b/>
                <w:bCs/>
                <w:color w:val="212529"/>
                <w:sz w:val="22"/>
                <w:szCs w:val="22"/>
              </w:rPr>
              <w:t>ենթակա</w:t>
            </w:r>
            <w:r>
              <w:rPr>
                <w:rFonts w:ascii="Arial LatArm" w:hAnsi="Arial LatArm"/>
                <w:b/>
                <w:bCs/>
                <w:color w:val="212529"/>
                <w:sz w:val="22"/>
                <w:szCs w:val="22"/>
              </w:rPr>
              <w:t xml:space="preserve"> </w:t>
            </w:r>
            <w:r>
              <w:rPr>
                <w:rFonts w:ascii="Arial" w:hAnsi="Arial" w:cs="Arial"/>
                <w:b/>
                <w:bCs/>
                <w:color w:val="212529"/>
                <w:sz w:val="22"/>
                <w:szCs w:val="22"/>
              </w:rPr>
              <w:t>ժամկետը</w:t>
            </w:r>
            <w:r>
              <w:rPr>
                <w:rFonts w:ascii="Arial LatArm" w:hAnsi="Arial LatArm"/>
                <w:b/>
                <w:bCs/>
                <w:color w:val="212529"/>
                <w:sz w:val="22"/>
                <w:szCs w:val="22"/>
              </w:rPr>
              <w:t>. </w:t>
            </w:r>
            <w:r>
              <w:rPr>
                <w:color w:val="212529"/>
              </w:rPr>
              <w:t> Պայմանագրի 1.2 կետի համաձայն </w:t>
            </w:r>
            <w:r>
              <w:rPr>
                <w:rFonts w:ascii="Arial LatArm" w:hAnsi="Arial LatArm"/>
                <w:color w:val="212529"/>
                <w:sz w:val="22"/>
                <w:szCs w:val="22"/>
              </w:rPr>
              <w:t>:</w:t>
            </w:r>
          </w:p>
        </w:tc>
      </w:tr>
      <w:tr w:rsidR="008B6ED3" w:rsidRPr="00461909" w14:paraId="6F61AA0A" w14:textId="77777777" w:rsidTr="008B6ED3">
        <w:trPr>
          <w:trHeight w:val="699"/>
          <w:jc w:val="center"/>
        </w:trPr>
        <w:tc>
          <w:tcPr>
            <w:tcW w:w="2430" w:type="dxa"/>
            <w:gridSpan w:val="2"/>
            <w:vMerge/>
          </w:tcPr>
          <w:p w14:paraId="18BC111D" w14:textId="77777777" w:rsidR="008B6ED3" w:rsidRPr="009E6683" w:rsidRDefault="008B6ED3" w:rsidP="003C6BDC">
            <w:pPr>
              <w:jc w:val="center"/>
              <w:rPr>
                <w:rFonts w:ascii="Sylfaen" w:hAnsi="Sylfaen" w:cs="Sylfaen"/>
                <w:sz w:val="22"/>
                <w:szCs w:val="22"/>
              </w:rPr>
            </w:pPr>
          </w:p>
        </w:tc>
        <w:tc>
          <w:tcPr>
            <w:tcW w:w="12879" w:type="dxa"/>
            <w:gridSpan w:val="6"/>
            <w:vAlign w:val="center"/>
          </w:tcPr>
          <w:p w14:paraId="01E954AA" w14:textId="5E7473A0" w:rsidR="008B6ED3" w:rsidRPr="008B6ED3" w:rsidRDefault="008B6ED3" w:rsidP="008B6ED3">
            <w:pPr>
              <w:ind w:right="425" w:firstLine="283"/>
              <w:jc w:val="both"/>
              <w:rPr>
                <w:rFonts w:ascii="Sylfaen" w:hAnsi="Sylfaen"/>
                <w:b/>
              </w:rPr>
            </w:pPr>
            <w:r w:rsidRPr="00077DBF">
              <w:rPr>
                <w:rFonts w:ascii="GHEA Grapalat" w:hAnsi="GHEA Grapalat"/>
                <w:b/>
              </w:rPr>
              <w:t>Վաճառողը մատակարարված ապրանքի հետ միասին ներկայացնում  է որակի սերտիֆիկատը և տեխնիկական անձնագիրը, երաշխիքային կտրոնը:</w:t>
            </w:r>
            <w:r w:rsidRPr="00615B44">
              <w:rPr>
                <w:rFonts w:ascii="Sylfaen" w:hAnsi="Sylfaen"/>
                <w:b/>
              </w:rPr>
              <w:t xml:space="preserve">  </w:t>
            </w:r>
          </w:p>
        </w:tc>
      </w:tr>
      <w:tr w:rsidR="008B6ED3" w:rsidRPr="00461909" w14:paraId="00D7D67A" w14:textId="77777777" w:rsidTr="008B6ED3">
        <w:trPr>
          <w:trHeight w:val="1698"/>
          <w:jc w:val="center"/>
        </w:trPr>
        <w:tc>
          <w:tcPr>
            <w:tcW w:w="2430" w:type="dxa"/>
            <w:gridSpan w:val="2"/>
            <w:vMerge/>
          </w:tcPr>
          <w:p w14:paraId="10C528E4" w14:textId="77777777" w:rsidR="008B6ED3" w:rsidRPr="009E6683" w:rsidRDefault="008B6ED3" w:rsidP="003C6BDC">
            <w:pPr>
              <w:jc w:val="center"/>
              <w:rPr>
                <w:rFonts w:ascii="Sylfaen" w:hAnsi="Sylfaen" w:cs="Sylfaen"/>
                <w:sz w:val="22"/>
                <w:szCs w:val="22"/>
              </w:rPr>
            </w:pPr>
          </w:p>
        </w:tc>
        <w:tc>
          <w:tcPr>
            <w:tcW w:w="12879" w:type="dxa"/>
            <w:gridSpan w:val="6"/>
            <w:vAlign w:val="center"/>
          </w:tcPr>
          <w:p w14:paraId="76BE628E" w14:textId="28CFA7BD" w:rsidR="008B6ED3" w:rsidRPr="008B6ED3" w:rsidRDefault="008B6ED3" w:rsidP="008B6ED3">
            <w:pPr>
              <w:ind w:left="151" w:right="425" w:firstLine="425"/>
              <w:jc w:val="both"/>
              <w:rPr>
                <w:rFonts w:ascii="GHEA Grapalat" w:hAnsi="GHEA Grapalat"/>
                <w:b/>
                <w:lang w:val="hy-AM"/>
              </w:rPr>
            </w:pPr>
            <w:r>
              <w:rPr>
                <w:rFonts w:ascii="GHEA Grapalat" w:hAnsi="GHEA Grapalat"/>
                <w:b/>
              </w:rPr>
              <w:t>Ե</w:t>
            </w:r>
            <w:r w:rsidRPr="004D32C6">
              <w:rPr>
                <w:rFonts w:ascii="GHEA Grapalat" w:hAnsi="GHEA Grapalat"/>
                <w:b/>
                <w:lang w:val="hy-AM"/>
              </w:rPr>
              <w:t>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w:t>
            </w:r>
            <w:r w:rsidRPr="004D32C6">
              <w:rPr>
                <w:rFonts w:ascii="GHEA Grapalat" w:hAnsi="GHEA Grapalat"/>
                <w:b/>
              </w:rPr>
              <w:t>ո</w:t>
            </w:r>
            <w:r w:rsidRPr="004D32C6">
              <w:rPr>
                <w:rFonts w:ascii="GHEA Grapalat" w:hAnsi="GHEA Grapalat"/>
                <w:b/>
                <w:lang w:val="hy-AM"/>
              </w:rPr>
              <w:t>ղմից Վաճառողին տրվում է բանավոր կամ գրավոր ձևով, հայտը Վաճառողի պայմանագրում նշված էլեկտրոնային  փոստի հասցեին ուղարկելու եղանակով:</w:t>
            </w:r>
          </w:p>
        </w:tc>
      </w:tr>
    </w:tbl>
    <w:p w14:paraId="734BC794" w14:textId="1A0952E5" w:rsidR="008B6ED3" w:rsidRDefault="008B6ED3" w:rsidP="008B6ED3">
      <w:pPr>
        <w:ind w:left="720" w:right="645" w:firstLine="630"/>
        <w:jc w:val="both"/>
        <w:rPr>
          <w:rFonts w:ascii="Sylfaen" w:hAnsi="Sylfaen" w:cs="Sylfaen"/>
          <w:sz w:val="20"/>
          <w:lang w:val="pt-BR"/>
        </w:rPr>
      </w:pPr>
    </w:p>
    <w:p w14:paraId="3D3480FD" w14:textId="77777777" w:rsidR="008B6ED3" w:rsidRPr="008E28FE" w:rsidRDefault="008B6ED3" w:rsidP="008B6ED3">
      <w:pPr>
        <w:ind w:left="720" w:right="645" w:firstLine="630"/>
        <w:jc w:val="both"/>
        <w:rPr>
          <w:rFonts w:ascii="GHEA Grapalat" w:hAnsi="GHEA Grapalat" w:cs="Calibri"/>
          <w:color w:val="000000"/>
          <w:sz w:val="22"/>
          <w:szCs w:val="22"/>
          <w:lang w:val="pt-BR"/>
        </w:rPr>
      </w:pPr>
    </w:p>
    <w:p w14:paraId="22453178" w14:textId="77777777" w:rsidR="008B6ED3" w:rsidRPr="00E979A6" w:rsidRDefault="008B6ED3" w:rsidP="008B6ED3">
      <w:pPr>
        <w:pStyle w:val="FootnoteText"/>
        <w:ind w:left="720" w:firstLine="630"/>
        <w:jc w:val="both"/>
        <w:rPr>
          <w:rFonts w:ascii="GHEA Grapalat" w:hAnsi="GHEA Grapalat" w:cs="Calibri"/>
          <w:color w:val="000000"/>
          <w:sz w:val="22"/>
          <w:szCs w:val="22"/>
          <w:lang w:val="pt-BR" w:eastAsia="en-US"/>
        </w:rPr>
      </w:pP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E979A6">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E979A6">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E979A6">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E979A6">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E979A6">
        <w:rPr>
          <w:rFonts w:ascii="GHEA Grapalat" w:hAnsi="GHEA Grapalat" w:cs="Calibri"/>
          <w:color w:val="000000"/>
          <w:sz w:val="22"/>
          <w:szCs w:val="22"/>
          <w:lang w:val="pt-BR" w:eastAsia="en-US"/>
        </w:rPr>
        <w:t xml:space="preserve">: </w:t>
      </w:r>
    </w:p>
    <w:p w14:paraId="53878DFA" w14:textId="77777777" w:rsidR="008B6ED3" w:rsidRPr="00E979A6" w:rsidRDefault="008B6ED3" w:rsidP="008B6ED3">
      <w:pPr>
        <w:ind w:left="720" w:firstLine="630"/>
        <w:jc w:val="both"/>
        <w:rPr>
          <w:rFonts w:ascii="GHEA Grapalat" w:hAnsi="GHEA Grapalat" w:cs="Calibri"/>
          <w:color w:val="000000"/>
          <w:sz w:val="22"/>
          <w:szCs w:val="22"/>
          <w:lang w:val="pt-BR"/>
        </w:rPr>
      </w:pPr>
    </w:p>
    <w:p w14:paraId="125E914E" w14:textId="77777777" w:rsidR="008B6ED3" w:rsidRPr="00E979A6" w:rsidRDefault="008B6ED3" w:rsidP="008B6ED3">
      <w:pPr>
        <w:ind w:left="720" w:firstLine="630"/>
        <w:jc w:val="both"/>
        <w:rPr>
          <w:rFonts w:ascii="GHEA Grapalat" w:hAnsi="GHEA Grapalat" w:cs="Calibri"/>
          <w:color w:val="000000"/>
          <w:sz w:val="22"/>
          <w:szCs w:val="22"/>
          <w:lang w:val="pt-BR"/>
        </w:rPr>
      </w:pP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E979A6">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E979A6">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E979A6">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E979A6">
        <w:rPr>
          <w:rFonts w:ascii="GHEA Grapalat" w:hAnsi="GHEA Grapalat" w:cs="Calibri"/>
          <w:color w:val="000000"/>
          <w:sz w:val="22"/>
          <w:szCs w:val="22"/>
          <w:lang w:val="pt-BR"/>
        </w:rPr>
        <w:t>:</w:t>
      </w:r>
    </w:p>
    <w:p w14:paraId="7FD59869" w14:textId="77777777" w:rsidR="008B6ED3" w:rsidRDefault="008B6ED3" w:rsidP="008B6ED3">
      <w:pPr>
        <w:ind w:left="720" w:right="645" w:firstLine="630"/>
        <w:jc w:val="both"/>
        <w:rPr>
          <w:rFonts w:ascii="Sylfaen" w:hAnsi="Sylfaen" w:cs="Sylfaen"/>
          <w:sz w:val="20"/>
          <w:lang w:val="pt-BR"/>
        </w:rPr>
      </w:pPr>
    </w:p>
    <w:p w14:paraId="4BC56C41" w14:textId="77777777" w:rsidR="008B6ED3" w:rsidRPr="00E979A6" w:rsidRDefault="008B6ED3" w:rsidP="008B6ED3">
      <w:pPr>
        <w:jc w:val="right"/>
        <w:rPr>
          <w:rFonts w:ascii="GHEA Grapalat" w:hAnsi="GHEA Grapalat"/>
          <w:i/>
          <w:sz w:val="18"/>
          <w:lang w:val="pt-BR"/>
        </w:rPr>
      </w:pPr>
    </w:p>
    <w:tbl>
      <w:tblPr>
        <w:tblW w:w="10413" w:type="dxa"/>
        <w:jc w:val="center"/>
        <w:tblLayout w:type="fixed"/>
        <w:tblLook w:val="0000" w:firstRow="0" w:lastRow="0" w:firstColumn="0" w:lastColumn="0" w:noHBand="0" w:noVBand="0"/>
      </w:tblPr>
      <w:tblGrid>
        <w:gridCol w:w="4935"/>
        <w:gridCol w:w="519"/>
        <w:gridCol w:w="4959"/>
      </w:tblGrid>
      <w:tr w:rsidR="00540000" w:rsidRPr="00752623" w14:paraId="4697923E" w14:textId="77777777" w:rsidTr="003C6BDC">
        <w:trPr>
          <w:trHeight w:val="3107"/>
          <w:jc w:val="center"/>
        </w:trPr>
        <w:tc>
          <w:tcPr>
            <w:tcW w:w="4935" w:type="dxa"/>
          </w:tcPr>
          <w:p w14:paraId="728D70A0" w14:textId="77777777" w:rsidR="00540000" w:rsidRDefault="00540000" w:rsidP="003C6BDC">
            <w:pPr>
              <w:jc w:val="center"/>
              <w:rPr>
                <w:rFonts w:ascii="Sylfaen" w:hAnsi="Sylfaen" w:cs="Sylfaen"/>
                <w:b/>
                <w:bCs/>
                <w:lang w:val="pt-BR"/>
              </w:rPr>
            </w:pPr>
          </w:p>
          <w:p w14:paraId="3726A9BB" w14:textId="77777777" w:rsidR="00540000" w:rsidRPr="00D05B89" w:rsidRDefault="00540000" w:rsidP="003C6BDC">
            <w:pPr>
              <w:jc w:val="center"/>
              <w:rPr>
                <w:rFonts w:ascii="GHEA Grapalat" w:hAnsi="GHEA Grapalat"/>
                <w:sz w:val="22"/>
                <w:szCs w:val="22"/>
                <w:lang w:val="hy-AM"/>
              </w:rPr>
            </w:pPr>
            <w:r w:rsidRPr="00752623">
              <w:rPr>
                <w:rFonts w:ascii="Sylfaen" w:hAnsi="Sylfaen" w:cs="Sylfaen"/>
                <w:b/>
                <w:bCs/>
                <w:lang w:val="pt-BR"/>
              </w:rPr>
              <w:t>ՎԱՃԱՌՈՂ</w:t>
            </w:r>
          </w:p>
          <w:p w14:paraId="614A2B4C" w14:textId="77777777" w:rsidR="00540000" w:rsidRPr="00D05B89" w:rsidRDefault="00540000" w:rsidP="003C6BDC">
            <w:pPr>
              <w:jc w:val="center"/>
              <w:rPr>
                <w:rFonts w:ascii="GHEA Grapalat" w:hAnsi="GHEA Grapalat"/>
                <w:lang w:val="hy-AM"/>
              </w:rPr>
            </w:pPr>
          </w:p>
          <w:p w14:paraId="756BDD92" w14:textId="77777777" w:rsidR="00540000" w:rsidRPr="00D05B89" w:rsidRDefault="00540000" w:rsidP="003C6BDC">
            <w:pPr>
              <w:jc w:val="center"/>
              <w:rPr>
                <w:rFonts w:ascii="GHEA Grapalat" w:hAnsi="GHEA Grapalat"/>
                <w:lang w:val="hy-AM"/>
              </w:rPr>
            </w:pPr>
          </w:p>
          <w:p w14:paraId="46201782" w14:textId="77777777" w:rsidR="00540000" w:rsidRPr="00D05B89" w:rsidRDefault="00540000" w:rsidP="003C6BDC">
            <w:pPr>
              <w:jc w:val="center"/>
              <w:rPr>
                <w:rFonts w:ascii="GHEA Grapalat" w:hAnsi="GHEA Grapalat"/>
                <w:lang w:val="hy-AM"/>
              </w:rPr>
            </w:pPr>
          </w:p>
          <w:p w14:paraId="5832BE9A" w14:textId="77777777" w:rsidR="00540000" w:rsidRPr="00E979A6" w:rsidRDefault="00540000" w:rsidP="003C6BDC">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2DC6F4C3" w14:textId="77777777" w:rsidR="00540000" w:rsidRPr="00D05B89" w:rsidRDefault="00540000" w:rsidP="003C6BDC">
            <w:pPr>
              <w:jc w:val="center"/>
              <w:rPr>
                <w:rFonts w:ascii="GHEA Grapalat" w:hAnsi="GHEA Grapalat"/>
                <w:lang w:val="hy-AM"/>
              </w:rPr>
            </w:pPr>
          </w:p>
          <w:p w14:paraId="44A89603" w14:textId="77777777" w:rsidR="00540000" w:rsidRPr="00D05B89" w:rsidRDefault="00540000" w:rsidP="003C6BDC">
            <w:pPr>
              <w:jc w:val="center"/>
              <w:rPr>
                <w:rFonts w:ascii="GHEA Grapalat" w:hAnsi="GHEA Grapalat"/>
                <w:lang w:val="hy-AM"/>
              </w:rPr>
            </w:pPr>
          </w:p>
          <w:p w14:paraId="128FBB46" w14:textId="77777777" w:rsidR="00540000" w:rsidRPr="00D05B89" w:rsidRDefault="00540000" w:rsidP="003C6BDC">
            <w:pPr>
              <w:jc w:val="center"/>
              <w:rPr>
                <w:rFonts w:ascii="GHEA Grapalat" w:hAnsi="GHEA Grapalat"/>
                <w:lang w:val="hy-AM"/>
              </w:rPr>
            </w:pPr>
          </w:p>
          <w:p w14:paraId="2F10192A" w14:textId="77777777" w:rsidR="00540000" w:rsidRPr="00D05B89" w:rsidRDefault="00540000" w:rsidP="003C6BDC">
            <w:pPr>
              <w:jc w:val="center"/>
              <w:rPr>
                <w:rFonts w:ascii="GHEA Grapalat" w:hAnsi="GHEA Grapalat"/>
                <w:lang w:val="hy-AM"/>
              </w:rPr>
            </w:pPr>
            <w:r w:rsidRPr="00D05B89">
              <w:rPr>
                <w:rFonts w:ascii="GHEA Grapalat" w:hAnsi="GHEA Grapalat"/>
                <w:lang w:val="hy-AM"/>
              </w:rPr>
              <w:t>---------------------------------</w:t>
            </w:r>
          </w:p>
          <w:p w14:paraId="17A22498" w14:textId="77777777" w:rsidR="00540000" w:rsidRPr="00D05B89" w:rsidRDefault="00540000"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4262A7DF" w14:textId="77777777" w:rsidR="00540000" w:rsidRPr="00D05B89" w:rsidRDefault="00540000" w:rsidP="003C6BDC">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DCEE8E2" w14:textId="77777777" w:rsidR="00540000" w:rsidRPr="00D05B89" w:rsidRDefault="00540000" w:rsidP="003C6BDC">
            <w:pPr>
              <w:jc w:val="center"/>
              <w:rPr>
                <w:rFonts w:ascii="GHEA Grapalat" w:hAnsi="GHEA Grapalat"/>
                <w:lang w:val="hy-AM"/>
              </w:rPr>
            </w:pPr>
          </w:p>
        </w:tc>
        <w:tc>
          <w:tcPr>
            <w:tcW w:w="4959" w:type="dxa"/>
          </w:tcPr>
          <w:p w14:paraId="65C8FBE4" w14:textId="77777777" w:rsidR="00540000" w:rsidRDefault="00540000" w:rsidP="003C6BDC">
            <w:pPr>
              <w:jc w:val="center"/>
              <w:rPr>
                <w:rFonts w:ascii="Sylfaen" w:hAnsi="Sylfaen"/>
                <w:b/>
                <w:bCs/>
                <w:color w:val="212529"/>
                <w:sz w:val="18"/>
                <w:szCs w:val="18"/>
                <w:lang w:val="nb-NO"/>
              </w:rPr>
            </w:pPr>
          </w:p>
          <w:p w14:paraId="6A745934" w14:textId="77777777" w:rsidR="00540000" w:rsidRPr="00E979A6" w:rsidRDefault="00540000" w:rsidP="003C6BDC">
            <w:pPr>
              <w:jc w:val="center"/>
              <w:rPr>
                <w:rFonts w:ascii="Sylfaen" w:hAnsi="Sylfaen"/>
                <w:color w:val="212529"/>
                <w:szCs w:val="18"/>
                <w:lang w:val="nb-NO"/>
              </w:rPr>
            </w:pPr>
            <w:r w:rsidRPr="004D740B">
              <w:rPr>
                <w:rFonts w:ascii="Sylfaen" w:hAnsi="Sylfaen"/>
                <w:b/>
                <w:bCs/>
                <w:color w:val="212529"/>
                <w:szCs w:val="18"/>
                <w:lang w:val="nb-NO"/>
              </w:rPr>
              <w:t>ԳՆՈՐԴ</w:t>
            </w:r>
          </w:p>
          <w:p w14:paraId="0C8F1801" w14:textId="77777777" w:rsidR="00540000" w:rsidRPr="00E979A6" w:rsidRDefault="00540000" w:rsidP="003C6BDC">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6898985B" w14:textId="77777777" w:rsidR="00540000" w:rsidRPr="00E979A6" w:rsidRDefault="00540000" w:rsidP="003C6BDC">
            <w:pPr>
              <w:jc w:val="center"/>
              <w:rPr>
                <w:rFonts w:ascii="Sylfaen" w:hAnsi="Sylfaen"/>
                <w:color w:val="212529"/>
                <w:sz w:val="18"/>
                <w:szCs w:val="18"/>
                <w:lang w:val="nb-NO"/>
              </w:rPr>
            </w:pPr>
            <w:r>
              <w:rPr>
                <w:rFonts w:ascii="Arial" w:hAnsi="Arial" w:cs="Arial"/>
                <w:color w:val="212529"/>
                <w:sz w:val="20"/>
                <w:szCs w:val="20"/>
                <w:lang w:val="hy-AM"/>
              </w:rPr>
              <w:t>ք</w:t>
            </w:r>
            <w:r>
              <w:rPr>
                <w:rFonts w:ascii="Arial LatArm" w:hAnsi="Arial LatArm"/>
                <w:color w:val="212529"/>
                <w:sz w:val="20"/>
                <w:szCs w:val="20"/>
                <w:lang w:val="hy-AM"/>
              </w:rPr>
              <w:t xml:space="preserve">. </w:t>
            </w:r>
            <w:r>
              <w:rPr>
                <w:rFonts w:ascii="Arial" w:hAnsi="Arial" w:cs="Arial"/>
                <w:color w:val="212529"/>
                <w:sz w:val="20"/>
                <w:szCs w:val="20"/>
                <w:lang w:val="hy-AM"/>
              </w:rPr>
              <w:t>Երևան</w:t>
            </w:r>
            <w:r>
              <w:rPr>
                <w:rFonts w:ascii="Arial LatArm" w:hAnsi="Arial LatArm"/>
                <w:color w:val="212529"/>
                <w:sz w:val="20"/>
                <w:szCs w:val="20"/>
                <w:lang w:val="hy-AM"/>
              </w:rPr>
              <w:t xml:space="preserve"> </w:t>
            </w:r>
            <w:r>
              <w:rPr>
                <w:rFonts w:ascii="Arial" w:hAnsi="Arial" w:cs="Arial"/>
                <w:color w:val="212529"/>
                <w:sz w:val="20"/>
                <w:szCs w:val="20"/>
                <w:lang w:val="hy-AM"/>
              </w:rPr>
              <w:t>Բուզանդի</w:t>
            </w:r>
            <w:r>
              <w:rPr>
                <w:rFonts w:ascii="Arial LatArm" w:hAnsi="Arial LatArm"/>
                <w:color w:val="212529"/>
                <w:sz w:val="20"/>
                <w:szCs w:val="20"/>
                <w:lang w:val="hy-AM"/>
              </w:rPr>
              <w:t xml:space="preserve"> 1/4, </w:t>
            </w:r>
            <w:r>
              <w:rPr>
                <w:rFonts w:ascii="Arial" w:hAnsi="Arial" w:cs="Arial"/>
                <w:color w:val="212529"/>
                <w:sz w:val="20"/>
                <w:szCs w:val="20"/>
                <w:lang w:val="hy-AM"/>
              </w:rPr>
              <w:t>Կոմիտաս</w:t>
            </w:r>
            <w:r>
              <w:rPr>
                <w:rFonts w:ascii="Arial LatArm" w:hAnsi="Arial LatArm"/>
                <w:color w:val="212529"/>
                <w:sz w:val="20"/>
                <w:szCs w:val="20"/>
                <w:lang w:val="hy-AM"/>
              </w:rPr>
              <w:t xml:space="preserve"> 28</w:t>
            </w:r>
          </w:p>
          <w:p w14:paraId="4119CB87" w14:textId="77777777" w:rsidR="00540000" w:rsidRPr="00E979A6" w:rsidRDefault="00540000"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ԱՐԱՐԱՏԲԱՆԿ</w:t>
            </w:r>
            <w:r w:rsidRPr="00E979A6">
              <w:rPr>
                <w:rFonts w:ascii="Arial" w:hAnsi="Arial" w:cs="Arial"/>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ԲԲԸ</w:t>
            </w:r>
          </w:p>
          <w:p w14:paraId="15A1C62C" w14:textId="77777777" w:rsidR="00540000" w:rsidRPr="00E979A6" w:rsidRDefault="00540000"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Հ</w:t>
            </w:r>
            <w:r>
              <w:rPr>
                <w:rFonts w:ascii="Arial LatArm" w:hAnsi="Arial LatArm"/>
                <w:color w:val="212529"/>
                <w:sz w:val="20"/>
                <w:szCs w:val="20"/>
                <w:lang w:val="hy-AM"/>
              </w:rPr>
              <w:t>/</w:t>
            </w:r>
            <w:r>
              <w:rPr>
                <w:rFonts w:ascii="Arial" w:hAnsi="Arial" w:cs="Arial"/>
                <w:color w:val="212529"/>
                <w:sz w:val="20"/>
                <w:szCs w:val="20"/>
                <w:lang w:val="hy-AM"/>
              </w:rPr>
              <w:t>Հ</w:t>
            </w:r>
            <w:r>
              <w:rPr>
                <w:rFonts w:ascii="Arial LatArm" w:hAnsi="Arial LatArm"/>
                <w:color w:val="212529"/>
                <w:sz w:val="20"/>
                <w:szCs w:val="20"/>
                <w:lang w:val="hy-AM"/>
              </w:rPr>
              <w:t xml:space="preserve"> 1510004597930100</w:t>
            </w:r>
            <w:r w:rsidRPr="00E979A6">
              <w:rPr>
                <w:rFonts w:ascii="Arial LatArm" w:hAnsi="Arial LatArm"/>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ՀՎՀՀ</w:t>
            </w:r>
            <w:r>
              <w:rPr>
                <w:rFonts w:ascii="Arial LatArm" w:hAnsi="Arial LatArm"/>
                <w:color w:val="212529"/>
                <w:sz w:val="20"/>
                <w:szCs w:val="20"/>
                <w:lang w:val="hy-AM"/>
              </w:rPr>
              <w:t xml:space="preserve"> 02504913</w:t>
            </w:r>
          </w:p>
          <w:p w14:paraId="7A3C4E70" w14:textId="77777777" w:rsidR="00540000" w:rsidRPr="00E979A6" w:rsidRDefault="00540000" w:rsidP="003C6BDC">
            <w:pPr>
              <w:jc w:val="center"/>
              <w:rPr>
                <w:rFonts w:ascii="Sylfaen" w:hAnsi="Sylfaen"/>
                <w:color w:val="212529"/>
                <w:szCs w:val="18"/>
                <w:lang w:val="hy-AM"/>
              </w:rPr>
            </w:pPr>
            <w:r>
              <w:rPr>
                <w:rFonts w:ascii="Arial" w:hAnsi="Arial" w:cs="Arial"/>
                <w:color w:val="212529"/>
                <w:sz w:val="20"/>
                <w:szCs w:val="20"/>
                <w:lang w:val="hy-AM"/>
              </w:rPr>
              <w:t>Էլ</w:t>
            </w:r>
            <w:r>
              <w:rPr>
                <w:rFonts w:ascii="Arial LatArm" w:hAnsi="Arial LatArm"/>
                <w:color w:val="212529"/>
                <w:sz w:val="20"/>
                <w:szCs w:val="20"/>
                <w:lang w:val="hy-AM"/>
              </w:rPr>
              <w:t xml:space="preserve">. </w:t>
            </w:r>
            <w:r>
              <w:rPr>
                <w:rFonts w:ascii="Arial" w:hAnsi="Arial" w:cs="Arial"/>
                <w:color w:val="212529"/>
                <w:sz w:val="20"/>
                <w:szCs w:val="20"/>
                <w:lang w:val="hy-AM"/>
              </w:rPr>
              <w:t>փոստ</w:t>
            </w:r>
            <w:r>
              <w:rPr>
                <w:rFonts w:ascii="Arial LatArm" w:hAnsi="Arial LatArm"/>
                <w:color w:val="212529"/>
                <w:sz w:val="20"/>
                <w:szCs w:val="20"/>
                <w:lang w:val="hy-AM"/>
              </w:rPr>
              <w:t>.</w:t>
            </w:r>
            <w:r>
              <w:rPr>
                <w:rFonts w:ascii="Calibri" w:hAnsi="Calibri" w:cs="Calibri"/>
                <w:color w:val="212529"/>
                <w:sz w:val="18"/>
                <w:szCs w:val="18"/>
                <w:lang w:val="hy-AM"/>
              </w:rPr>
              <w:t> </w:t>
            </w:r>
            <w:r w:rsidRPr="004D740B">
              <w:rPr>
                <w:rFonts w:ascii="Arial LatArm" w:hAnsi="Arial LatArm"/>
                <w:color w:val="212529"/>
                <w:sz w:val="20"/>
                <w:szCs w:val="20"/>
                <w:lang w:val="hy-AM"/>
              </w:rPr>
              <w:t>y</w:t>
            </w:r>
            <w:hyperlink r:id="rId12" w:history="1">
              <w:r w:rsidRPr="00E979A6">
                <w:rPr>
                  <w:rFonts w:ascii="Arial LatArm" w:hAnsi="Arial LatArm"/>
                  <w:color w:val="212529"/>
                  <w:sz w:val="20"/>
                  <w:szCs w:val="20"/>
                  <w:lang w:val="hy-AM"/>
                </w:rPr>
                <w:t>erqaxluys@yerevan.am</w:t>
              </w:r>
            </w:hyperlink>
            <w:r w:rsidRPr="004D740B">
              <w:rPr>
                <w:rFonts w:ascii="Sylfaen" w:hAnsi="Sylfaen"/>
                <w:color w:val="212529"/>
                <w:szCs w:val="18"/>
                <w:lang w:val="hy-AM"/>
              </w:rPr>
              <w:t>      </w:t>
            </w:r>
          </w:p>
          <w:p w14:paraId="769A1153" w14:textId="77777777" w:rsidR="00540000" w:rsidRPr="00D05B89" w:rsidRDefault="00540000" w:rsidP="003C6BDC">
            <w:pPr>
              <w:jc w:val="center"/>
              <w:rPr>
                <w:rFonts w:ascii="Arial LatArm" w:hAnsi="Arial LatArm" w:cs="Sylfaen"/>
                <w:bCs/>
                <w:sz w:val="20"/>
                <w:lang w:val="hy-AM"/>
              </w:rPr>
            </w:pPr>
            <w:r w:rsidRPr="00D05B89">
              <w:rPr>
                <w:rFonts w:ascii="Sylfaen" w:hAnsi="Sylfaen"/>
                <w:lang w:val="hy-AM"/>
              </w:rPr>
              <w:t xml:space="preserve">   </w:t>
            </w:r>
          </w:p>
          <w:p w14:paraId="0F979A10" w14:textId="77777777" w:rsidR="00540000" w:rsidRPr="00D05B89" w:rsidRDefault="00540000" w:rsidP="003C6BDC">
            <w:pPr>
              <w:jc w:val="center"/>
              <w:rPr>
                <w:rFonts w:ascii="Arial LatArm" w:hAnsi="Arial LatArm" w:cs="Sylfaen"/>
                <w:bCs/>
                <w:sz w:val="20"/>
                <w:lang w:val="hy-AM"/>
              </w:rPr>
            </w:pPr>
          </w:p>
          <w:p w14:paraId="45FE037F" w14:textId="77777777" w:rsidR="00540000" w:rsidRDefault="00540000" w:rsidP="003C6BDC">
            <w:pPr>
              <w:jc w:val="center"/>
              <w:rPr>
                <w:rFonts w:asciiTheme="minorHAnsi" w:hAnsiTheme="minorHAnsi" w:cs="Sylfaen"/>
                <w:bCs/>
                <w:sz w:val="20"/>
                <w:lang w:val="hy-AM"/>
              </w:rPr>
            </w:pPr>
          </w:p>
          <w:p w14:paraId="3CD8F501" w14:textId="77777777" w:rsidR="00540000" w:rsidRPr="004D740B" w:rsidRDefault="00540000" w:rsidP="003C6BDC">
            <w:pPr>
              <w:jc w:val="center"/>
              <w:rPr>
                <w:rFonts w:asciiTheme="minorHAnsi" w:hAnsiTheme="minorHAnsi" w:cs="Sylfaen"/>
                <w:bCs/>
                <w:sz w:val="20"/>
                <w:lang w:val="hy-AM"/>
              </w:rPr>
            </w:pPr>
          </w:p>
          <w:p w14:paraId="6A3C0758" w14:textId="77777777" w:rsidR="00540000" w:rsidRPr="00D05B89" w:rsidRDefault="00540000" w:rsidP="003C6BDC">
            <w:pPr>
              <w:jc w:val="center"/>
              <w:rPr>
                <w:rFonts w:ascii="GHEA Grapalat" w:hAnsi="GHEA Grapalat"/>
                <w:lang w:val="hy-AM"/>
              </w:rPr>
            </w:pPr>
            <w:r w:rsidRPr="00D05B89">
              <w:rPr>
                <w:rFonts w:ascii="GHEA Grapalat" w:hAnsi="GHEA Grapalat"/>
                <w:lang w:val="hy-AM"/>
              </w:rPr>
              <w:t>---------------------------------</w:t>
            </w:r>
          </w:p>
          <w:p w14:paraId="1BF2AEF6" w14:textId="77777777" w:rsidR="00540000" w:rsidRPr="00D05B89" w:rsidRDefault="00540000"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482ECDBC" w14:textId="77777777" w:rsidR="00540000" w:rsidRPr="00752623" w:rsidRDefault="00540000" w:rsidP="003C6BDC">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6FD6E56F" w14:textId="77777777" w:rsidR="008B6ED3" w:rsidRPr="005B02BB" w:rsidRDefault="008B6ED3" w:rsidP="008B6ED3">
      <w:pPr>
        <w:pStyle w:val="Heading3"/>
        <w:spacing w:line="240" w:lineRule="auto"/>
        <w:ind w:firstLine="567"/>
        <w:jc w:val="left"/>
        <w:rPr>
          <w:rFonts w:ascii="GHEA Grapalat" w:hAnsi="GHEA Grapalat"/>
          <w:b/>
          <w:lang w:val="en-US"/>
        </w:rPr>
      </w:pPr>
    </w:p>
    <w:p w14:paraId="222CBBC7" w14:textId="77777777" w:rsidR="008B6ED3" w:rsidRPr="005B02BB" w:rsidRDefault="008B6ED3" w:rsidP="008B6ED3">
      <w:pPr>
        <w:jc w:val="both"/>
        <w:rPr>
          <w:rFonts w:ascii="GHEA Grapalat" w:hAnsi="GHEA Grapalat"/>
          <w:sz w:val="20"/>
        </w:rPr>
      </w:pPr>
    </w:p>
    <w:p w14:paraId="292C7CDD" w14:textId="77777777" w:rsidR="008B6ED3" w:rsidRDefault="008B6ED3" w:rsidP="008B6ED3">
      <w:pPr>
        <w:jc w:val="both"/>
        <w:rPr>
          <w:rFonts w:ascii="GHEA Grapalat" w:hAnsi="GHEA Grapalat"/>
          <w:i/>
          <w:sz w:val="18"/>
          <w:lang w:val="hy-AM"/>
        </w:rPr>
        <w:sectPr w:rsidR="008B6ED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79A158BD" w14:textId="77777777" w:rsidR="008B6ED3" w:rsidRDefault="008B6ED3" w:rsidP="008B6ED3">
      <w:pPr>
        <w:jc w:val="right"/>
        <w:rPr>
          <w:rFonts w:ascii="GHEA Grapalat" w:hAnsi="GHEA Grapalat"/>
          <w:i/>
          <w:sz w:val="18"/>
          <w:lang w:val="hy-AM"/>
        </w:rPr>
      </w:pPr>
    </w:p>
    <w:p w14:paraId="1519B2EC" w14:textId="77777777" w:rsidR="00B25D2B" w:rsidRDefault="00B25D2B" w:rsidP="008B6ED3">
      <w:pPr>
        <w:jc w:val="right"/>
        <w:rPr>
          <w:rFonts w:ascii="GHEA Grapalat" w:hAnsi="GHEA Grapalat"/>
          <w:i/>
          <w:sz w:val="18"/>
          <w:lang w:val="hy-AM"/>
        </w:rPr>
      </w:pPr>
    </w:p>
    <w:p w14:paraId="15F1CBB2" w14:textId="77777777" w:rsidR="00B25D2B" w:rsidRDefault="00B25D2B" w:rsidP="008B6ED3">
      <w:pPr>
        <w:jc w:val="right"/>
        <w:rPr>
          <w:rFonts w:ascii="GHEA Grapalat" w:hAnsi="GHEA Grapalat"/>
          <w:i/>
          <w:sz w:val="18"/>
          <w:lang w:val="hy-AM"/>
        </w:rPr>
      </w:pPr>
    </w:p>
    <w:p w14:paraId="3DD64159" w14:textId="77777777" w:rsidR="008B6ED3" w:rsidRPr="00D24B13" w:rsidRDefault="008B6ED3" w:rsidP="008B6ED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5F95C261" w14:textId="216F9F5C" w:rsidR="008B6ED3" w:rsidRPr="00D24B13" w:rsidRDefault="008B6ED3" w:rsidP="008B6ED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w:t>
      </w:r>
      <w:r w:rsidR="003C6BDC">
        <w:rPr>
          <w:rFonts w:ascii="GHEA Grapalat" w:hAnsi="GHEA Grapalat"/>
          <w:i/>
          <w:sz w:val="22"/>
          <w:szCs w:val="22"/>
        </w:rPr>
        <w:t>5</w:t>
      </w:r>
      <w:r w:rsidRPr="00D24B13">
        <w:rPr>
          <w:rFonts w:ascii="GHEA Grapalat" w:hAnsi="GHEA Grapalat"/>
          <w:i/>
          <w:sz w:val="22"/>
          <w:szCs w:val="22"/>
          <w:lang w:val="hy-AM"/>
        </w:rPr>
        <w:t xml:space="preserve"> թ. կնքված </w:t>
      </w:r>
    </w:p>
    <w:p w14:paraId="0F4EF548" w14:textId="7289437B" w:rsidR="008B6ED3" w:rsidRPr="00D24B13" w:rsidRDefault="00540000" w:rsidP="008B6ED3">
      <w:pPr>
        <w:jc w:val="right"/>
        <w:rPr>
          <w:rFonts w:ascii="GHEA Grapalat" w:hAnsi="GHEA Grapalat"/>
          <w:i/>
          <w:sz w:val="22"/>
          <w:szCs w:val="22"/>
          <w:lang w:val="hy-AM"/>
        </w:rPr>
      </w:pPr>
      <w:r w:rsidRPr="00540000">
        <w:rPr>
          <w:rFonts w:ascii="GHEA Grapalat" w:hAnsi="GHEA Grapalat"/>
          <w:i/>
          <w:sz w:val="22"/>
          <w:szCs w:val="22"/>
          <w:lang w:val="hy-AM"/>
        </w:rPr>
        <w:t xml:space="preserve">                    </w:t>
      </w:r>
      <w:r w:rsidRPr="00540000">
        <w:rPr>
          <w:rFonts w:ascii="GHEA Grapalat" w:hAnsi="GHEA Grapalat"/>
          <w:b/>
          <w:sz w:val="22"/>
          <w:szCs w:val="22"/>
          <w:lang w:val="es-ES"/>
        </w:rPr>
        <w:t>«ԵՔԼ-ԳՀԱՊՁԲ-25/9»</w:t>
      </w:r>
      <w:r w:rsidRPr="00540000">
        <w:rPr>
          <w:rFonts w:ascii="GHEA Grapalat" w:hAnsi="GHEA Grapalat"/>
          <w:i/>
          <w:sz w:val="22"/>
          <w:szCs w:val="22"/>
          <w:lang w:val="hy-AM"/>
        </w:rPr>
        <w:t xml:space="preserve">  </w:t>
      </w:r>
      <w:r w:rsidR="008B6ED3" w:rsidRPr="00D24B13">
        <w:rPr>
          <w:rFonts w:ascii="GHEA Grapalat" w:hAnsi="GHEA Grapalat"/>
          <w:i/>
          <w:sz w:val="22"/>
          <w:szCs w:val="22"/>
          <w:lang w:val="hy-AM"/>
        </w:rPr>
        <w:t>ծածկագրով պայմանագրի</w:t>
      </w:r>
    </w:p>
    <w:p w14:paraId="6324902A" w14:textId="77777777" w:rsidR="008B6ED3" w:rsidRDefault="008B6ED3" w:rsidP="008B6ED3">
      <w:pPr>
        <w:jc w:val="right"/>
        <w:rPr>
          <w:rFonts w:ascii="GHEA Grapalat" w:hAnsi="GHEA Grapalat"/>
          <w:i/>
          <w:sz w:val="18"/>
          <w:lang w:val="hy-AM"/>
        </w:rPr>
      </w:pPr>
    </w:p>
    <w:p w14:paraId="0CBB8044" w14:textId="77777777" w:rsidR="008B6ED3" w:rsidRDefault="008B6ED3" w:rsidP="008B6ED3">
      <w:pPr>
        <w:jc w:val="right"/>
        <w:rPr>
          <w:rFonts w:ascii="GHEA Grapalat" w:hAnsi="GHEA Grapalat"/>
          <w:i/>
          <w:sz w:val="18"/>
          <w:lang w:val="hy-AM"/>
        </w:rPr>
      </w:pPr>
    </w:p>
    <w:p w14:paraId="78203BD6" w14:textId="77777777" w:rsidR="00B25D2B" w:rsidRDefault="00B25D2B" w:rsidP="008B6ED3">
      <w:pPr>
        <w:jc w:val="right"/>
        <w:rPr>
          <w:rFonts w:ascii="GHEA Grapalat" w:hAnsi="GHEA Grapalat"/>
          <w:i/>
          <w:sz w:val="18"/>
          <w:lang w:val="hy-AM"/>
        </w:rPr>
      </w:pPr>
    </w:p>
    <w:p w14:paraId="07A46839" w14:textId="77777777" w:rsidR="00B25D2B" w:rsidRDefault="00B25D2B" w:rsidP="008B6ED3">
      <w:pPr>
        <w:jc w:val="right"/>
        <w:rPr>
          <w:rFonts w:ascii="GHEA Grapalat" w:hAnsi="GHEA Grapalat"/>
          <w:i/>
          <w:sz w:val="18"/>
          <w:lang w:val="hy-AM"/>
        </w:rPr>
      </w:pPr>
    </w:p>
    <w:p w14:paraId="10345E7D" w14:textId="77777777" w:rsidR="008B6ED3" w:rsidRDefault="008B6ED3" w:rsidP="008B6ED3">
      <w:pPr>
        <w:jc w:val="right"/>
        <w:rPr>
          <w:rFonts w:ascii="GHEA Grapalat" w:hAnsi="GHEA Grapalat"/>
          <w:i/>
          <w:sz w:val="18"/>
          <w:lang w:val="hy-AM"/>
        </w:rPr>
      </w:pPr>
    </w:p>
    <w:p w14:paraId="2457BB4D" w14:textId="77777777" w:rsidR="008B6ED3" w:rsidRDefault="008B6ED3" w:rsidP="008B6ED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2D5AD074" w14:textId="77777777" w:rsidR="008B6ED3" w:rsidRDefault="008B6ED3" w:rsidP="00ED561E">
      <w:pPr>
        <w:jc w:val="right"/>
        <w:rPr>
          <w:rFonts w:ascii="GHEA Grapalat" w:hAnsi="GHEA Grapalat"/>
          <w:i/>
          <w:sz w:val="18"/>
          <w:lang w:val="hy-AM"/>
        </w:rPr>
      </w:pPr>
    </w:p>
    <w:p w14:paraId="0FFBAA91" w14:textId="77777777" w:rsidR="008B6ED3" w:rsidRDefault="008B6ED3" w:rsidP="00ED561E">
      <w:pPr>
        <w:jc w:val="right"/>
        <w:rPr>
          <w:rFonts w:ascii="GHEA Grapalat" w:hAnsi="GHEA Grapalat"/>
          <w:i/>
          <w:sz w:val="18"/>
          <w:lang w:val="hy-AM"/>
        </w:rPr>
      </w:pPr>
    </w:p>
    <w:p w14:paraId="0D3210A1" w14:textId="444CAA66" w:rsidR="00540000" w:rsidRPr="00540000" w:rsidRDefault="00540000" w:rsidP="00540000">
      <w:pPr>
        <w:pStyle w:val="Title"/>
        <w:widowControl w:val="0"/>
        <w:autoSpaceDE w:val="0"/>
        <w:autoSpaceDN w:val="0"/>
        <w:spacing w:before="20"/>
        <w:ind w:left="993" w:right="55"/>
        <w:jc w:val="left"/>
        <w:rPr>
          <w:rFonts w:ascii="GHEA Grapalat" w:eastAsiaTheme="minorHAnsi" w:hAnsi="GHEA Grapalat" w:cstheme="minorBidi"/>
          <w:b/>
          <w:bCs/>
          <w:sz w:val="28"/>
          <w:szCs w:val="28"/>
          <w:lang w:val="hy-AM"/>
        </w:rPr>
      </w:pPr>
      <w:r w:rsidRPr="00E979A6">
        <w:rPr>
          <w:rFonts w:ascii="GHEA Grapalat" w:eastAsiaTheme="minorHAnsi" w:hAnsi="GHEA Grapalat" w:cstheme="minorBidi"/>
          <w:b/>
          <w:bCs/>
          <w:sz w:val="28"/>
          <w:szCs w:val="28"/>
          <w:lang w:val="hy-AM"/>
        </w:rPr>
        <w:t>1.   1-ին</w:t>
      </w:r>
      <w:r w:rsidRPr="00540000">
        <w:rPr>
          <w:rFonts w:ascii="GHEA Grapalat" w:eastAsiaTheme="minorHAnsi" w:hAnsi="GHEA Grapalat" w:cstheme="minorBidi"/>
          <w:b/>
          <w:bCs/>
          <w:sz w:val="28"/>
          <w:szCs w:val="28"/>
          <w:lang w:val="hy-AM"/>
        </w:rPr>
        <w:t xml:space="preserve"> Չափաբաժին,  </w:t>
      </w:r>
      <w:r w:rsidRPr="00E979A6">
        <w:rPr>
          <w:rFonts w:ascii="GHEA Grapalat" w:eastAsiaTheme="minorHAnsi" w:hAnsi="GHEA Grapalat" w:cstheme="minorBidi"/>
          <w:b/>
          <w:bCs/>
          <w:sz w:val="28"/>
          <w:szCs w:val="28"/>
          <w:lang w:val="hy-AM"/>
        </w:rPr>
        <w:t>Լամպ</w:t>
      </w:r>
      <w:r w:rsidRPr="00540000">
        <w:rPr>
          <w:rFonts w:ascii="GHEA Grapalat" w:eastAsiaTheme="minorHAnsi" w:hAnsi="GHEA Grapalat" w:cstheme="minorBidi"/>
          <w:b/>
          <w:bCs/>
          <w:sz w:val="28"/>
          <w:szCs w:val="28"/>
          <w:lang w:val="hy-AM"/>
        </w:rPr>
        <w:t xml:space="preserve"> </w:t>
      </w:r>
      <w:r w:rsidRPr="00E979A6">
        <w:rPr>
          <w:rFonts w:ascii="GHEA Grapalat" w:eastAsiaTheme="minorHAnsi" w:hAnsi="GHEA Grapalat" w:cstheme="minorBidi"/>
          <w:b/>
          <w:bCs/>
          <w:sz w:val="28"/>
          <w:szCs w:val="28"/>
          <w:lang w:val="hy-AM"/>
        </w:rPr>
        <w:t xml:space="preserve">ԼԵԴ 7վտ  </w:t>
      </w:r>
    </w:p>
    <w:p w14:paraId="54B4A337" w14:textId="77777777" w:rsidR="00540000" w:rsidRPr="00077DBF" w:rsidRDefault="00540000" w:rsidP="00540000">
      <w:pPr>
        <w:rPr>
          <w:sz w:val="20"/>
          <w:lang w:val="hy-AM"/>
        </w:rPr>
      </w:pPr>
    </w:p>
    <w:tbl>
      <w:tblPr>
        <w:tblStyle w:val="TableGrid"/>
        <w:tblW w:w="0" w:type="auto"/>
        <w:tblLook w:val="04A0" w:firstRow="1" w:lastRow="0" w:firstColumn="1" w:lastColumn="0" w:noHBand="0" w:noVBand="1"/>
      </w:tblPr>
      <w:tblGrid>
        <w:gridCol w:w="10250"/>
      </w:tblGrid>
      <w:tr w:rsidR="00540000" w:rsidRPr="00D85FD3" w14:paraId="273E1870" w14:textId="77777777" w:rsidTr="00540000">
        <w:trPr>
          <w:trHeight w:val="2898"/>
        </w:trPr>
        <w:tc>
          <w:tcPr>
            <w:tcW w:w="10564" w:type="dxa"/>
          </w:tcPr>
          <w:p w14:paraId="30E64DB2" w14:textId="77777777" w:rsidR="00540000" w:rsidRDefault="00540000" w:rsidP="003C6BDC">
            <w:pPr>
              <w:ind w:left="851" w:right="425"/>
              <w:jc w:val="both"/>
              <w:rPr>
                <w:rFonts w:ascii="Sylfaen" w:hAnsi="Sylfaen"/>
                <w:lang w:val="hy-AM"/>
              </w:rPr>
            </w:pPr>
          </w:p>
          <w:p w14:paraId="0E3F81E7" w14:textId="77777777" w:rsidR="00540000" w:rsidRDefault="00540000" w:rsidP="003C6BDC">
            <w:pPr>
              <w:ind w:left="567" w:right="425" w:firstLine="283"/>
              <w:jc w:val="both"/>
              <w:rPr>
                <w:rFonts w:ascii="GHEA Grapalat" w:hAnsi="GHEA Grapalat"/>
                <w:lang w:val="hy-AM"/>
              </w:rPr>
            </w:pPr>
            <w:r w:rsidRPr="00E979A6">
              <w:rPr>
                <w:rFonts w:ascii="GHEA Grapalat" w:hAnsi="GHEA Grapalat"/>
                <w:lang w:val="hy-AM"/>
              </w:rPr>
              <w:t xml:space="preserve">Լամպ </w:t>
            </w:r>
            <w:r w:rsidRPr="00077DBF">
              <w:rPr>
                <w:rFonts w:ascii="GHEA Grapalat" w:hAnsi="GHEA Grapalat"/>
                <w:lang w:val="hy-AM"/>
              </w:rPr>
              <w:t>ԼԵԴ</w:t>
            </w:r>
            <w:r w:rsidRPr="00E979A6">
              <w:rPr>
                <w:rFonts w:ascii="GHEA Grapalat" w:hAnsi="GHEA Grapalat"/>
                <w:lang w:val="hy-AM"/>
              </w:rPr>
              <w:t xml:space="preserve"> </w:t>
            </w:r>
            <w:r w:rsidRPr="00077DBF">
              <w:rPr>
                <w:rFonts w:ascii="GHEA Grapalat" w:hAnsi="GHEA Grapalat"/>
                <w:lang w:val="hy-AM"/>
              </w:rPr>
              <w:t>7 վատտ</w:t>
            </w:r>
            <w:r w:rsidRPr="00E979A6">
              <w:rPr>
                <w:rFonts w:ascii="GHEA Grapalat" w:hAnsi="GHEA Grapalat"/>
                <w:lang w:val="hy-AM"/>
              </w:rPr>
              <w:t xml:space="preserve"> </w:t>
            </w:r>
            <w:r w:rsidRPr="00C46CBA">
              <w:rPr>
                <w:rFonts w:ascii="GHEA Grapalat" w:hAnsi="GHEA Grapalat"/>
                <w:lang w:val="hy-AM"/>
              </w:rPr>
              <w:t>հզորության,</w:t>
            </w:r>
            <w:r w:rsidRPr="00E979A6">
              <w:rPr>
                <w:rFonts w:ascii="GHEA Grapalat" w:hAnsi="GHEA Grapalat"/>
                <w:lang w:val="hy-AM"/>
              </w:rPr>
              <w:t xml:space="preserve"> </w:t>
            </w:r>
            <w:r w:rsidRPr="00077DBF">
              <w:rPr>
                <w:rFonts w:ascii="GHEA Grapalat" w:hAnsi="GHEA Grapalat"/>
                <w:lang w:val="hy-AM"/>
              </w:rPr>
              <w:t xml:space="preserve">թույլատրելի շեղումը + - 5 %, 4000-4500 Կելվին, առնվազն 80 լյումեն/վտ, E 27, </w:t>
            </w:r>
            <w:r w:rsidRPr="00E979A6">
              <w:rPr>
                <w:rFonts w:ascii="GHEA Grapalat" w:hAnsi="GHEA Grapalat"/>
                <w:lang w:val="hy-AM"/>
              </w:rPr>
              <w:t>մ</w:t>
            </w:r>
            <w:r w:rsidRPr="00077DBF">
              <w:rPr>
                <w:rFonts w:ascii="GHEA Grapalat" w:hAnsi="GHEA Grapalat"/>
                <w:lang w:val="hy-AM"/>
              </w:rPr>
              <w:t>ուտքային լարումը՝ առնվազն 200-240Վ</w:t>
            </w:r>
            <w:r w:rsidRPr="00E979A6">
              <w:rPr>
                <w:rFonts w:ascii="GHEA Grapalat" w:hAnsi="GHEA Grapalat"/>
                <w:lang w:val="hy-AM"/>
              </w:rPr>
              <w:t xml:space="preserve">, </w:t>
            </w:r>
            <w:r w:rsidRPr="00077DBF">
              <w:rPr>
                <w:rFonts w:ascii="GHEA Grapalat" w:hAnsi="GHEA Grapalat"/>
                <w:lang w:val="hy-AM"/>
              </w:rPr>
              <w:t xml:space="preserve">հաճախականությունը 50/60Հց,, ծառայության ժամկետը ոչ պակաս 25000 ժամ,  կոլբայի տրամագիծը ոչ  ավել 50մմ: </w:t>
            </w:r>
          </w:p>
          <w:p w14:paraId="35674566" w14:textId="3197C220" w:rsidR="00540000" w:rsidRPr="00E979A6" w:rsidRDefault="00540000" w:rsidP="003C6BDC">
            <w:pPr>
              <w:ind w:left="567" w:right="425" w:firstLine="283"/>
              <w:jc w:val="both"/>
              <w:rPr>
                <w:rFonts w:ascii="GHEA Grapalat" w:hAnsi="GHEA Grapalat"/>
                <w:b/>
                <w:lang w:val="hy-AM"/>
              </w:rPr>
            </w:pPr>
            <w:r w:rsidRPr="00E979A6">
              <w:rPr>
                <w:rFonts w:ascii="GHEA Grapalat" w:hAnsi="GHEA Grapalat"/>
                <w:lang w:val="hy-AM"/>
              </w:rPr>
              <w:t xml:space="preserve">Չօգտագործված,  առնվազն  </w:t>
            </w:r>
            <w:r w:rsidR="008E5E51">
              <w:rPr>
                <w:rFonts w:ascii="GHEA Grapalat" w:hAnsi="GHEA Grapalat"/>
                <w:lang w:val="hy-AM"/>
              </w:rPr>
              <w:t>202</w:t>
            </w:r>
            <w:r w:rsidR="008E5E51" w:rsidRPr="001708E9">
              <w:rPr>
                <w:rFonts w:ascii="GHEA Grapalat" w:hAnsi="GHEA Grapalat"/>
                <w:lang w:val="hy-AM"/>
              </w:rPr>
              <w:t>4</w:t>
            </w:r>
            <w:r w:rsidRPr="00E979A6">
              <w:rPr>
                <w:rFonts w:ascii="GHEA Grapalat" w:hAnsi="GHEA Grapalat"/>
                <w:lang w:val="hy-AM"/>
              </w:rPr>
              <w:t>թ-ի արտադրության:</w:t>
            </w:r>
            <w:r w:rsidRPr="00E979A6">
              <w:rPr>
                <w:rFonts w:ascii="GHEA Grapalat" w:hAnsi="GHEA Grapalat"/>
                <w:b/>
                <w:lang w:val="hy-AM"/>
              </w:rPr>
              <w:t xml:space="preserve"> </w:t>
            </w:r>
          </w:p>
          <w:p w14:paraId="55DE22A9" w14:textId="77777777" w:rsidR="00540000" w:rsidRPr="00E979A6" w:rsidRDefault="00540000" w:rsidP="003C6BDC">
            <w:pPr>
              <w:ind w:left="567" w:right="425" w:firstLine="283"/>
              <w:jc w:val="both"/>
              <w:rPr>
                <w:rFonts w:ascii="Sylfaen" w:hAnsi="Sylfaen"/>
                <w:b/>
                <w:lang w:val="hy-AM"/>
              </w:rPr>
            </w:pPr>
            <w:r w:rsidRPr="00E979A6">
              <w:rPr>
                <w:rFonts w:ascii="GHEA Grapalat" w:hAnsi="GHEA Grapalat"/>
                <w:b/>
                <w:lang w:val="hy-AM"/>
              </w:rPr>
              <w:t>Առնվազն  2 տարի երաշխիքով:  Վաճառողը մատակարարված ապրանքի հետ միասին ներկայացնում  է որակի սերտիֆիկատը և տեխնիկական անձնագիրը, երաշխիքային կտրոնը:</w:t>
            </w:r>
            <w:r w:rsidRPr="00E979A6">
              <w:rPr>
                <w:rFonts w:ascii="Sylfaen" w:hAnsi="Sylfaen"/>
                <w:b/>
                <w:lang w:val="hy-AM"/>
              </w:rPr>
              <w:t xml:space="preserve">  </w:t>
            </w:r>
          </w:p>
          <w:p w14:paraId="6B3339D2" w14:textId="77777777" w:rsidR="00540000" w:rsidRDefault="00540000" w:rsidP="00540000">
            <w:pPr>
              <w:ind w:left="567" w:right="425" w:firstLine="283"/>
              <w:jc w:val="both"/>
              <w:rPr>
                <w:rFonts w:ascii="Sylfaen" w:hAnsi="Sylfaen"/>
                <w:b/>
                <w:sz w:val="28"/>
                <w:lang w:val="hy-AM"/>
              </w:rPr>
            </w:pPr>
          </w:p>
        </w:tc>
      </w:tr>
    </w:tbl>
    <w:p w14:paraId="143C50F0" w14:textId="77777777" w:rsidR="00540000" w:rsidRDefault="00540000" w:rsidP="00540000">
      <w:pPr>
        <w:jc w:val="center"/>
        <w:rPr>
          <w:rFonts w:ascii="Sylfaen" w:hAnsi="Sylfaen"/>
          <w:b/>
          <w:sz w:val="28"/>
          <w:lang w:val="hy-AM"/>
        </w:rPr>
      </w:pPr>
    </w:p>
    <w:p w14:paraId="493F0057" w14:textId="77777777" w:rsidR="00B25D2B" w:rsidRDefault="00B25D2B" w:rsidP="00540000">
      <w:pPr>
        <w:jc w:val="center"/>
        <w:rPr>
          <w:rFonts w:ascii="Sylfaen" w:hAnsi="Sylfaen"/>
          <w:b/>
          <w:sz w:val="28"/>
          <w:lang w:val="hy-AM"/>
        </w:rPr>
      </w:pPr>
    </w:p>
    <w:p w14:paraId="10FCD4D6" w14:textId="77777777" w:rsidR="00B25D2B" w:rsidRDefault="00B25D2B" w:rsidP="00540000">
      <w:pPr>
        <w:jc w:val="center"/>
        <w:rPr>
          <w:rFonts w:ascii="Sylfaen" w:hAnsi="Sylfaen"/>
          <w:b/>
          <w:sz w:val="28"/>
          <w:lang w:val="hy-AM"/>
        </w:rPr>
      </w:pPr>
    </w:p>
    <w:p w14:paraId="529159DD" w14:textId="4C31D84E" w:rsidR="00540000" w:rsidRDefault="00B25D2B" w:rsidP="00540000">
      <w:pPr>
        <w:pStyle w:val="Title"/>
        <w:widowControl w:val="0"/>
        <w:autoSpaceDE w:val="0"/>
        <w:autoSpaceDN w:val="0"/>
        <w:spacing w:before="20"/>
        <w:ind w:left="993" w:right="55"/>
        <w:jc w:val="left"/>
        <w:rPr>
          <w:rFonts w:ascii="GHEA Grapalat" w:eastAsiaTheme="minorHAnsi" w:hAnsi="GHEA Grapalat" w:cstheme="minorBidi"/>
          <w:b/>
          <w:bCs/>
          <w:sz w:val="28"/>
          <w:szCs w:val="28"/>
          <w:lang w:val="hy-AM"/>
        </w:rPr>
      </w:pPr>
      <w:r w:rsidRPr="00E979A6">
        <w:rPr>
          <w:rFonts w:ascii="GHEA Grapalat" w:eastAsiaTheme="minorHAnsi" w:hAnsi="GHEA Grapalat" w:cstheme="minorBidi"/>
          <w:b/>
          <w:bCs/>
          <w:sz w:val="28"/>
          <w:szCs w:val="28"/>
          <w:lang w:val="hy-AM"/>
        </w:rPr>
        <w:t>2</w:t>
      </w:r>
      <w:r w:rsidR="00540000" w:rsidRPr="00540000">
        <w:rPr>
          <w:rFonts w:ascii="GHEA Grapalat" w:eastAsiaTheme="minorHAnsi" w:hAnsi="GHEA Grapalat" w:cstheme="minorBidi"/>
          <w:b/>
          <w:bCs/>
          <w:sz w:val="28"/>
          <w:szCs w:val="28"/>
          <w:lang w:val="hy-AM"/>
        </w:rPr>
        <w:t>. 2-րդ Չափաբաժին</w:t>
      </w:r>
      <w:r w:rsidR="00540000" w:rsidRPr="00E979A6">
        <w:rPr>
          <w:rFonts w:ascii="Sylfaen" w:hAnsi="Sylfaen"/>
          <w:b/>
          <w:sz w:val="28"/>
          <w:lang w:val="hy-AM"/>
        </w:rPr>
        <w:t xml:space="preserve"> </w:t>
      </w:r>
      <w:r w:rsidR="00540000" w:rsidRPr="00E979A6">
        <w:rPr>
          <w:rFonts w:ascii="GHEA Grapalat" w:eastAsiaTheme="minorHAnsi" w:hAnsi="GHEA Grapalat" w:cstheme="minorBidi"/>
          <w:b/>
          <w:bCs/>
          <w:sz w:val="28"/>
          <w:szCs w:val="28"/>
          <w:lang w:val="hy-AM"/>
        </w:rPr>
        <w:t>Լամպ</w:t>
      </w:r>
      <w:r w:rsidR="00540000" w:rsidRPr="00540000">
        <w:rPr>
          <w:rFonts w:ascii="GHEA Grapalat" w:eastAsiaTheme="minorHAnsi" w:hAnsi="GHEA Grapalat" w:cstheme="minorBidi"/>
          <w:b/>
          <w:bCs/>
          <w:sz w:val="28"/>
          <w:szCs w:val="28"/>
          <w:lang w:val="hy-AM"/>
        </w:rPr>
        <w:t xml:space="preserve"> </w:t>
      </w:r>
      <w:r w:rsidR="00540000" w:rsidRPr="00E979A6">
        <w:rPr>
          <w:rFonts w:ascii="GHEA Grapalat" w:eastAsiaTheme="minorHAnsi" w:hAnsi="GHEA Grapalat" w:cstheme="minorBidi"/>
          <w:b/>
          <w:bCs/>
          <w:sz w:val="28"/>
          <w:szCs w:val="28"/>
          <w:lang w:val="hy-AM"/>
        </w:rPr>
        <w:t>ԼԵԴ 15վտ</w:t>
      </w:r>
      <w:r w:rsidR="007F4E0A" w:rsidRPr="00E979A6">
        <w:rPr>
          <w:rFonts w:ascii="GHEA Grapalat" w:eastAsiaTheme="minorHAnsi" w:hAnsi="GHEA Grapalat" w:cstheme="minorBidi"/>
          <w:b/>
          <w:bCs/>
          <w:sz w:val="28"/>
          <w:szCs w:val="28"/>
          <w:lang w:val="hy-AM"/>
        </w:rPr>
        <w:t xml:space="preserve"> </w:t>
      </w:r>
    </w:p>
    <w:p w14:paraId="0EBD8043" w14:textId="77777777" w:rsidR="00B25D2B" w:rsidRPr="00540000" w:rsidRDefault="00B25D2B" w:rsidP="00540000">
      <w:pPr>
        <w:pStyle w:val="Title"/>
        <w:widowControl w:val="0"/>
        <w:autoSpaceDE w:val="0"/>
        <w:autoSpaceDN w:val="0"/>
        <w:spacing w:before="20"/>
        <w:ind w:left="993" w:right="55"/>
        <w:jc w:val="left"/>
        <w:rPr>
          <w:rFonts w:ascii="GHEA Grapalat" w:eastAsiaTheme="minorHAnsi" w:hAnsi="GHEA Grapalat" w:cstheme="minorBidi"/>
          <w:b/>
          <w:bCs/>
          <w:sz w:val="28"/>
          <w:szCs w:val="28"/>
          <w:lang w:val="hy-AM"/>
        </w:rPr>
      </w:pPr>
    </w:p>
    <w:p w14:paraId="2D315E49" w14:textId="77777777" w:rsidR="00540000" w:rsidRPr="00581ED3" w:rsidRDefault="00540000" w:rsidP="00540000">
      <w:pPr>
        <w:rPr>
          <w:lang w:val="hy-AM"/>
        </w:rPr>
      </w:pPr>
    </w:p>
    <w:tbl>
      <w:tblPr>
        <w:tblStyle w:val="TableGrid"/>
        <w:tblW w:w="0" w:type="auto"/>
        <w:tblLook w:val="04A0" w:firstRow="1" w:lastRow="0" w:firstColumn="1" w:lastColumn="0" w:noHBand="0" w:noVBand="1"/>
      </w:tblPr>
      <w:tblGrid>
        <w:gridCol w:w="10250"/>
      </w:tblGrid>
      <w:tr w:rsidR="00540000" w:rsidRPr="00D85FD3" w14:paraId="1AD0F04B" w14:textId="77777777" w:rsidTr="003C6BDC">
        <w:trPr>
          <w:trHeight w:val="1695"/>
        </w:trPr>
        <w:tc>
          <w:tcPr>
            <w:tcW w:w="10564" w:type="dxa"/>
          </w:tcPr>
          <w:p w14:paraId="59FAD8AE" w14:textId="77777777" w:rsidR="00540000" w:rsidRPr="00E979A6" w:rsidRDefault="00540000" w:rsidP="003C6BDC">
            <w:pPr>
              <w:ind w:left="851" w:right="425"/>
              <w:jc w:val="both"/>
              <w:rPr>
                <w:rFonts w:ascii="Sylfaen" w:hAnsi="Sylfaen"/>
                <w:b/>
                <w:lang w:val="hy-AM"/>
              </w:rPr>
            </w:pPr>
          </w:p>
          <w:p w14:paraId="075773F7" w14:textId="77777777" w:rsidR="00540000" w:rsidRPr="00E979A6" w:rsidRDefault="00540000" w:rsidP="003C6BDC">
            <w:pPr>
              <w:ind w:left="567" w:right="425" w:firstLine="283"/>
              <w:jc w:val="both"/>
              <w:rPr>
                <w:rFonts w:ascii="GHEA Grapalat" w:hAnsi="GHEA Grapalat"/>
                <w:lang w:val="hy-AM"/>
              </w:rPr>
            </w:pPr>
            <w:r w:rsidRPr="00E979A6">
              <w:rPr>
                <w:rFonts w:ascii="GHEA Grapalat" w:hAnsi="GHEA Grapalat"/>
                <w:lang w:val="hy-AM"/>
              </w:rPr>
              <w:t xml:space="preserve">ԼԵԴ, 15 վատտ </w:t>
            </w:r>
            <w:r w:rsidRPr="00C46CBA">
              <w:rPr>
                <w:rFonts w:ascii="GHEA Grapalat" w:hAnsi="GHEA Grapalat"/>
                <w:lang w:val="hy-AM"/>
              </w:rPr>
              <w:t>հզորության,</w:t>
            </w:r>
            <w:r w:rsidRPr="00E979A6">
              <w:rPr>
                <w:rFonts w:ascii="GHEA Grapalat" w:hAnsi="GHEA Grapalat"/>
                <w:lang w:val="hy-AM"/>
              </w:rPr>
              <w:t xml:space="preserve"> թույլատրելի շեղումը + - 5 %, 4000-4500 Կելվին, առնվազն 80 լյումեն/վտ, E 27, մ</w:t>
            </w:r>
            <w:r w:rsidRPr="00077DBF">
              <w:rPr>
                <w:rFonts w:ascii="GHEA Grapalat" w:hAnsi="GHEA Grapalat"/>
                <w:lang w:val="hy-AM"/>
              </w:rPr>
              <w:t>ուտքային լարումը՝ առնվազն 200-240Վ</w:t>
            </w:r>
            <w:r w:rsidRPr="00E979A6">
              <w:rPr>
                <w:rFonts w:ascii="GHEA Grapalat" w:hAnsi="GHEA Grapalat"/>
                <w:lang w:val="hy-AM"/>
              </w:rPr>
              <w:t xml:space="preserve">, հաճախականությունը 50/60Հց,, ծառայության ժամկետը ոչ պակաս 25000 ժամ,  կոլբայի տրամագիծը ոչ  ավել 65մմ: </w:t>
            </w:r>
          </w:p>
          <w:p w14:paraId="41087BA9" w14:textId="403B36C3" w:rsidR="00540000" w:rsidRPr="00E979A6" w:rsidRDefault="00540000" w:rsidP="003C6BDC">
            <w:pPr>
              <w:ind w:left="567" w:right="425" w:firstLine="283"/>
              <w:jc w:val="both"/>
              <w:rPr>
                <w:rFonts w:ascii="GHEA Grapalat" w:hAnsi="GHEA Grapalat"/>
                <w:b/>
                <w:lang w:val="hy-AM"/>
              </w:rPr>
            </w:pPr>
            <w:r w:rsidRPr="00E979A6">
              <w:rPr>
                <w:rFonts w:ascii="GHEA Grapalat" w:hAnsi="GHEA Grapalat"/>
                <w:lang w:val="hy-AM"/>
              </w:rPr>
              <w:t xml:space="preserve">Չօգտագործված,  առնվազն  </w:t>
            </w:r>
            <w:r w:rsidR="001708E9">
              <w:rPr>
                <w:rFonts w:ascii="GHEA Grapalat" w:hAnsi="GHEA Grapalat"/>
                <w:lang w:val="hy-AM"/>
              </w:rPr>
              <w:t>2024</w:t>
            </w:r>
            <w:r w:rsidRPr="00E979A6">
              <w:rPr>
                <w:rFonts w:ascii="GHEA Grapalat" w:hAnsi="GHEA Grapalat"/>
                <w:lang w:val="hy-AM"/>
              </w:rPr>
              <w:t>թ-ի արտադրության:</w:t>
            </w:r>
            <w:r w:rsidRPr="00E979A6">
              <w:rPr>
                <w:rFonts w:ascii="GHEA Grapalat" w:hAnsi="GHEA Grapalat"/>
                <w:b/>
                <w:lang w:val="hy-AM"/>
              </w:rPr>
              <w:t xml:space="preserve"> </w:t>
            </w:r>
          </w:p>
          <w:p w14:paraId="7D7CCD52" w14:textId="77777777" w:rsidR="00540000" w:rsidRPr="00E979A6" w:rsidRDefault="00540000" w:rsidP="003C6BDC">
            <w:pPr>
              <w:ind w:left="567" w:right="425" w:firstLine="283"/>
              <w:jc w:val="both"/>
              <w:rPr>
                <w:rFonts w:ascii="Sylfaen" w:hAnsi="Sylfaen"/>
                <w:b/>
                <w:lang w:val="hy-AM"/>
              </w:rPr>
            </w:pPr>
            <w:r w:rsidRPr="00E979A6">
              <w:rPr>
                <w:rFonts w:ascii="GHEA Grapalat" w:hAnsi="GHEA Grapalat"/>
                <w:b/>
                <w:lang w:val="hy-AM"/>
              </w:rPr>
              <w:t>Առնվազն  2 տարի երաշխիքով:  Վաճառողը մատակարարված ապրանքի հետ միասին ներկայացնում  է որակի սերտիֆիկատը և տեխնիկական անձնագիրը, երաշխիքային կտրոնը:</w:t>
            </w:r>
            <w:r w:rsidRPr="00E979A6">
              <w:rPr>
                <w:rFonts w:ascii="Sylfaen" w:hAnsi="Sylfaen"/>
                <w:b/>
                <w:lang w:val="hy-AM"/>
              </w:rPr>
              <w:t xml:space="preserve">  </w:t>
            </w:r>
          </w:p>
          <w:p w14:paraId="4F7D73D1" w14:textId="77777777" w:rsidR="00540000" w:rsidRPr="00E979A6" w:rsidRDefault="00540000" w:rsidP="00540000">
            <w:pPr>
              <w:ind w:left="567" w:right="425" w:firstLine="283"/>
              <w:jc w:val="both"/>
              <w:rPr>
                <w:rFonts w:ascii="Sylfaen" w:hAnsi="Sylfaen"/>
                <w:b/>
                <w:sz w:val="28"/>
                <w:lang w:val="hy-AM"/>
              </w:rPr>
            </w:pPr>
          </w:p>
        </w:tc>
      </w:tr>
    </w:tbl>
    <w:p w14:paraId="5C9F3F24" w14:textId="77777777" w:rsidR="00540000" w:rsidRPr="00E979A6" w:rsidRDefault="00540000" w:rsidP="00540000">
      <w:pPr>
        <w:jc w:val="center"/>
        <w:rPr>
          <w:rFonts w:ascii="Sylfaen" w:hAnsi="Sylfaen"/>
          <w:b/>
          <w:sz w:val="28"/>
          <w:lang w:val="hy-AM"/>
        </w:rPr>
      </w:pPr>
    </w:p>
    <w:p w14:paraId="358E1236" w14:textId="77777777" w:rsidR="00540000" w:rsidRPr="00E979A6" w:rsidRDefault="00540000"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4E7DD74E" w14:textId="77777777" w:rsidR="00B25D2B" w:rsidRPr="00E979A6" w:rsidRDefault="00B25D2B"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4CB9A2B4" w14:textId="77777777" w:rsidR="00B25D2B" w:rsidRPr="00E979A6" w:rsidRDefault="00B25D2B"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08A3A54A" w14:textId="77777777" w:rsidR="00B25D2B" w:rsidRPr="00E979A6" w:rsidRDefault="00B25D2B"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0908CFD1" w14:textId="77777777" w:rsidR="00B25D2B" w:rsidRPr="00E979A6" w:rsidRDefault="00B25D2B"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321946CA" w14:textId="77777777" w:rsidR="00B25D2B" w:rsidRPr="00E979A6" w:rsidRDefault="00B25D2B" w:rsidP="00540000">
      <w:pPr>
        <w:pStyle w:val="Title"/>
        <w:widowControl w:val="0"/>
        <w:autoSpaceDE w:val="0"/>
        <w:autoSpaceDN w:val="0"/>
        <w:spacing w:before="20"/>
        <w:ind w:left="993" w:right="55"/>
        <w:rPr>
          <w:rFonts w:ascii="GHEA Grapalat" w:eastAsiaTheme="minorHAnsi" w:hAnsi="GHEA Grapalat" w:cstheme="minorBidi"/>
          <w:bCs/>
          <w:sz w:val="28"/>
          <w:szCs w:val="28"/>
          <w:lang w:val="hy-AM"/>
        </w:rPr>
      </w:pPr>
    </w:p>
    <w:p w14:paraId="74A0C2BC" w14:textId="2F71D6AA" w:rsidR="00540000" w:rsidRDefault="00540000" w:rsidP="001610E5">
      <w:pPr>
        <w:pStyle w:val="Title"/>
        <w:widowControl w:val="0"/>
        <w:numPr>
          <w:ilvl w:val="0"/>
          <w:numId w:val="6"/>
        </w:numPr>
        <w:autoSpaceDE w:val="0"/>
        <w:autoSpaceDN w:val="0"/>
        <w:spacing w:before="20"/>
        <w:ind w:right="55"/>
        <w:jc w:val="left"/>
        <w:rPr>
          <w:rFonts w:ascii="GHEA Grapalat" w:eastAsiaTheme="minorHAnsi" w:hAnsi="GHEA Grapalat" w:cstheme="minorBidi"/>
          <w:b/>
          <w:bCs/>
          <w:sz w:val="28"/>
          <w:szCs w:val="28"/>
          <w:lang w:val="hy-AM"/>
        </w:rPr>
      </w:pPr>
      <w:r w:rsidRPr="00E979A6">
        <w:rPr>
          <w:rFonts w:ascii="GHEA Grapalat" w:eastAsiaTheme="minorHAnsi" w:hAnsi="GHEA Grapalat" w:cstheme="minorBidi"/>
          <w:b/>
          <w:bCs/>
          <w:sz w:val="28"/>
          <w:szCs w:val="28"/>
          <w:lang w:val="hy-AM"/>
        </w:rPr>
        <w:t>3</w:t>
      </w:r>
      <w:r w:rsidRPr="00540000">
        <w:rPr>
          <w:rFonts w:ascii="GHEA Grapalat" w:eastAsiaTheme="minorHAnsi" w:hAnsi="GHEA Grapalat" w:cstheme="minorBidi"/>
          <w:b/>
          <w:bCs/>
          <w:sz w:val="28"/>
          <w:szCs w:val="28"/>
          <w:lang w:val="hy-AM"/>
        </w:rPr>
        <w:t>-րդ Չափաբաժին</w:t>
      </w:r>
      <w:r w:rsidRPr="00E979A6">
        <w:rPr>
          <w:rFonts w:ascii="Sylfaen" w:hAnsi="Sylfaen"/>
          <w:b/>
          <w:sz w:val="28"/>
          <w:lang w:val="hy-AM"/>
        </w:rPr>
        <w:t xml:space="preserve"> </w:t>
      </w:r>
      <w:r w:rsidRPr="00E979A6">
        <w:rPr>
          <w:rFonts w:ascii="GHEA Grapalat" w:eastAsiaTheme="minorHAnsi" w:hAnsi="GHEA Grapalat" w:cstheme="minorBidi"/>
          <w:b/>
          <w:bCs/>
          <w:sz w:val="28"/>
          <w:szCs w:val="28"/>
          <w:lang w:val="hy-AM"/>
        </w:rPr>
        <w:t>Լամպ</w:t>
      </w:r>
      <w:r w:rsidRPr="00540000">
        <w:rPr>
          <w:rFonts w:ascii="GHEA Grapalat" w:eastAsiaTheme="minorHAnsi" w:hAnsi="GHEA Grapalat" w:cstheme="minorBidi"/>
          <w:b/>
          <w:bCs/>
          <w:sz w:val="28"/>
          <w:szCs w:val="28"/>
          <w:lang w:val="hy-AM"/>
        </w:rPr>
        <w:t xml:space="preserve"> </w:t>
      </w:r>
      <w:r w:rsidRPr="00E979A6">
        <w:rPr>
          <w:rFonts w:ascii="GHEA Grapalat" w:eastAsiaTheme="minorHAnsi" w:hAnsi="GHEA Grapalat" w:cstheme="minorBidi"/>
          <w:b/>
          <w:bCs/>
          <w:sz w:val="28"/>
          <w:szCs w:val="28"/>
          <w:lang w:val="hy-AM"/>
        </w:rPr>
        <w:t xml:space="preserve">ԼԵԴ 80վտ </w:t>
      </w:r>
      <w:bookmarkStart w:id="12" w:name="_GoBack"/>
      <w:bookmarkEnd w:id="12"/>
    </w:p>
    <w:p w14:paraId="538E7B56" w14:textId="0E253E11" w:rsidR="001610E5" w:rsidRPr="00E979A6" w:rsidRDefault="001610E5" w:rsidP="001610E5">
      <w:pPr>
        <w:pStyle w:val="Title"/>
        <w:widowControl w:val="0"/>
        <w:autoSpaceDE w:val="0"/>
        <w:autoSpaceDN w:val="0"/>
        <w:spacing w:before="20"/>
        <w:ind w:right="55"/>
        <w:jc w:val="left"/>
        <w:rPr>
          <w:rFonts w:ascii="GHEA Grapalat" w:eastAsiaTheme="minorHAnsi" w:hAnsi="GHEA Grapalat" w:cstheme="minorBidi"/>
          <w:b/>
          <w:bCs/>
          <w:sz w:val="28"/>
          <w:szCs w:val="28"/>
          <w:lang w:val="hy-AM"/>
        </w:rPr>
      </w:pPr>
      <w:r w:rsidRPr="00E979A6">
        <w:rPr>
          <w:rFonts w:ascii="GHEA Grapalat" w:eastAsiaTheme="minorHAnsi" w:hAnsi="GHEA Grapalat" w:cstheme="minorBidi"/>
          <w:b/>
          <w:bCs/>
          <w:sz w:val="28"/>
          <w:szCs w:val="28"/>
          <w:lang w:val="hy-AM"/>
        </w:rPr>
        <w:t xml:space="preserve"> </w:t>
      </w:r>
    </w:p>
    <w:p w14:paraId="0ADFD256" w14:textId="77777777" w:rsidR="001610E5" w:rsidRPr="00C46CBA" w:rsidRDefault="001610E5" w:rsidP="00540000">
      <w:pPr>
        <w:rPr>
          <w:lang w:val="hy-AM"/>
        </w:rPr>
      </w:pPr>
    </w:p>
    <w:tbl>
      <w:tblPr>
        <w:tblStyle w:val="TableGrid"/>
        <w:tblW w:w="0" w:type="auto"/>
        <w:tblLook w:val="04A0" w:firstRow="1" w:lastRow="0" w:firstColumn="1" w:lastColumn="0" w:noHBand="0" w:noVBand="1"/>
      </w:tblPr>
      <w:tblGrid>
        <w:gridCol w:w="10250"/>
      </w:tblGrid>
      <w:tr w:rsidR="00540000" w:rsidRPr="00D85FD3" w14:paraId="5F89DE49" w14:textId="77777777" w:rsidTr="003C6BDC">
        <w:tc>
          <w:tcPr>
            <w:tcW w:w="10564" w:type="dxa"/>
          </w:tcPr>
          <w:p w14:paraId="131E04B3" w14:textId="28C06D1A" w:rsidR="00540000" w:rsidRDefault="00540000" w:rsidP="003C6BDC">
            <w:pPr>
              <w:ind w:left="567" w:right="425"/>
              <w:jc w:val="both"/>
              <w:rPr>
                <w:rFonts w:ascii="GHEA Grapalat" w:hAnsi="GHEA Grapalat"/>
                <w:lang w:val="hy-AM"/>
              </w:rPr>
            </w:pPr>
          </w:p>
          <w:p w14:paraId="1D9497B9" w14:textId="77777777" w:rsidR="001610E5" w:rsidRDefault="001610E5" w:rsidP="001610E5">
            <w:pPr>
              <w:ind w:left="567" w:right="425"/>
              <w:rPr>
                <w:rFonts w:ascii="GHEA Grapalat" w:hAnsi="GHEA Grapalat"/>
                <w:lang w:val="hy-AM"/>
              </w:rPr>
            </w:pPr>
            <w:r w:rsidRPr="00E979A6">
              <w:rPr>
                <w:rFonts w:ascii="GHEA Grapalat" w:hAnsi="GHEA Grapalat"/>
                <w:lang w:val="hy-AM"/>
              </w:rPr>
              <w:t xml:space="preserve">Լամպ </w:t>
            </w:r>
            <w:r w:rsidRPr="00C46CBA">
              <w:rPr>
                <w:rFonts w:ascii="GHEA Grapalat" w:hAnsi="GHEA Grapalat"/>
                <w:lang w:val="hy-AM"/>
              </w:rPr>
              <w:t>ԼԵԴ</w:t>
            </w:r>
            <w:r w:rsidRPr="00E979A6">
              <w:rPr>
                <w:rFonts w:ascii="GHEA Grapalat" w:hAnsi="GHEA Grapalat"/>
                <w:lang w:val="hy-AM"/>
              </w:rPr>
              <w:t xml:space="preserve"> </w:t>
            </w:r>
            <w:r w:rsidRPr="00C46CBA">
              <w:rPr>
                <w:rFonts w:ascii="GHEA Grapalat" w:hAnsi="GHEA Grapalat"/>
                <w:lang w:val="hy-AM"/>
              </w:rPr>
              <w:t>80 վատտ հզորության,</w:t>
            </w:r>
            <w:r w:rsidRPr="00C46CBA">
              <w:rPr>
                <w:rFonts w:ascii="Calibri" w:hAnsi="Calibri" w:cs="Calibri"/>
                <w:lang w:val="hy-AM"/>
              </w:rPr>
              <w:t> </w:t>
            </w:r>
            <w:r w:rsidRPr="00C46CBA">
              <w:rPr>
                <w:rFonts w:ascii="GHEA Grapalat" w:hAnsi="GHEA Grapalat"/>
                <w:lang w:val="hy-AM"/>
              </w:rPr>
              <w:t xml:space="preserve"> հզորություն թույլատրելի շեղումը + - 5 %, </w:t>
            </w:r>
          </w:p>
          <w:p w14:paraId="688D449C" w14:textId="77777777" w:rsidR="001610E5" w:rsidRPr="00E979A6" w:rsidRDefault="001610E5" w:rsidP="001610E5">
            <w:pPr>
              <w:ind w:left="567" w:right="425"/>
              <w:rPr>
                <w:rFonts w:ascii="GHEA Grapalat" w:hAnsi="GHEA Grapalat"/>
                <w:lang w:val="hy-AM"/>
              </w:rPr>
            </w:pPr>
            <w:r w:rsidRPr="00E979A6">
              <w:rPr>
                <w:rFonts w:ascii="GHEA Grapalat" w:hAnsi="GHEA Grapalat"/>
                <w:lang w:val="hy-AM"/>
              </w:rPr>
              <w:t>մ</w:t>
            </w:r>
            <w:r w:rsidRPr="00077DBF">
              <w:rPr>
                <w:rFonts w:ascii="GHEA Grapalat" w:hAnsi="GHEA Grapalat"/>
                <w:lang w:val="hy-AM"/>
              </w:rPr>
              <w:t>ուտքային լարումը՝ առնվազն 200-240Վ</w:t>
            </w:r>
            <w:r w:rsidRPr="00E979A6">
              <w:rPr>
                <w:rFonts w:ascii="GHEA Grapalat" w:hAnsi="GHEA Grapalat"/>
                <w:lang w:val="hy-AM"/>
              </w:rPr>
              <w:t xml:space="preserve">, </w:t>
            </w:r>
          </w:p>
          <w:p w14:paraId="0E8DFB8D" w14:textId="77777777" w:rsidR="001610E5" w:rsidRDefault="001610E5" w:rsidP="001610E5">
            <w:pPr>
              <w:ind w:left="567" w:right="425"/>
              <w:rPr>
                <w:rFonts w:ascii="GHEA Grapalat" w:hAnsi="GHEA Grapalat"/>
                <w:lang w:val="hy-AM"/>
              </w:rPr>
            </w:pPr>
            <w:r w:rsidRPr="00C46CBA">
              <w:rPr>
                <w:rFonts w:ascii="GHEA Grapalat" w:hAnsi="GHEA Grapalat"/>
                <w:lang w:val="hy-AM"/>
              </w:rPr>
              <w:t>հաճախականությունը</w:t>
            </w:r>
            <w:r w:rsidRPr="00C46CBA">
              <w:rPr>
                <w:rFonts w:ascii="Calibri" w:hAnsi="Calibri" w:cs="Calibri"/>
                <w:lang w:val="hy-AM"/>
              </w:rPr>
              <w:t> </w:t>
            </w:r>
            <w:r w:rsidRPr="00C46CBA">
              <w:rPr>
                <w:rFonts w:ascii="GHEA Grapalat" w:hAnsi="GHEA Grapalat"/>
                <w:lang w:val="hy-AM"/>
              </w:rPr>
              <w:t xml:space="preserve"> 50/60Հց,</w:t>
            </w:r>
            <w:r w:rsidRPr="00C46CBA">
              <w:rPr>
                <w:rFonts w:ascii="Calibri" w:hAnsi="Calibri" w:cs="Calibri"/>
                <w:lang w:val="hy-AM"/>
              </w:rPr>
              <w:t> </w:t>
            </w:r>
            <w:r w:rsidRPr="00C46CBA">
              <w:rPr>
                <w:rFonts w:ascii="GHEA Grapalat" w:hAnsi="GHEA Grapalat"/>
                <w:lang w:val="hy-AM"/>
              </w:rPr>
              <w:t xml:space="preserve">2000-2200 կելվին, </w:t>
            </w:r>
          </w:p>
          <w:p w14:paraId="77F812C2" w14:textId="77777777" w:rsidR="001610E5" w:rsidRDefault="001610E5" w:rsidP="001610E5">
            <w:pPr>
              <w:ind w:left="567" w:right="425"/>
              <w:rPr>
                <w:rFonts w:ascii="Calibri" w:hAnsi="Calibri" w:cs="Calibri"/>
                <w:lang w:val="hy-AM"/>
              </w:rPr>
            </w:pPr>
            <w:r w:rsidRPr="00C46CBA">
              <w:rPr>
                <w:rFonts w:ascii="GHEA Grapalat" w:hAnsi="GHEA Grapalat"/>
                <w:lang w:val="hy-AM"/>
              </w:rPr>
              <w:t>առնվազն 140 լյումեն/վտ,</w:t>
            </w:r>
            <w:r w:rsidRPr="00C46CBA">
              <w:rPr>
                <w:rFonts w:ascii="Calibri" w:hAnsi="Calibri" w:cs="Calibri"/>
                <w:lang w:val="hy-AM"/>
              </w:rPr>
              <w:t> </w:t>
            </w:r>
          </w:p>
          <w:p w14:paraId="02F481B5" w14:textId="77777777" w:rsidR="001610E5" w:rsidRDefault="001610E5" w:rsidP="001610E5">
            <w:pPr>
              <w:ind w:left="567" w:right="425"/>
              <w:rPr>
                <w:rFonts w:ascii="GHEA Grapalat" w:hAnsi="GHEA Grapalat"/>
                <w:lang w:val="hy-AM"/>
              </w:rPr>
            </w:pPr>
            <w:r w:rsidRPr="00C46CBA">
              <w:rPr>
                <w:rFonts w:ascii="GHEA Grapalat" w:hAnsi="GHEA Grapalat"/>
                <w:lang w:val="hy-AM"/>
              </w:rPr>
              <w:t xml:space="preserve">լույսի ցրման անկյունը 360 աստիճան, </w:t>
            </w:r>
          </w:p>
          <w:p w14:paraId="7920BF83" w14:textId="77777777" w:rsidR="001610E5" w:rsidRDefault="001610E5" w:rsidP="001610E5">
            <w:pPr>
              <w:ind w:left="567" w:right="425"/>
              <w:rPr>
                <w:rFonts w:ascii="GHEA Grapalat" w:hAnsi="GHEA Grapalat"/>
                <w:lang w:val="hy-AM"/>
              </w:rPr>
            </w:pPr>
            <w:r w:rsidRPr="00C46CBA">
              <w:rPr>
                <w:rFonts w:ascii="GHEA Grapalat" w:hAnsi="GHEA Grapalat"/>
                <w:lang w:val="hy-AM"/>
              </w:rPr>
              <w:t>կոթառը՝ E 40</w:t>
            </w:r>
          </w:p>
          <w:p w14:paraId="785FFEB9" w14:textId="77777777" w:rsidR="001610E5" w:rsidRPr="00E979A6" w:rsidRDefault="001610E5" w:rsidP="001610E5">
            <w:pPr>
              <w:ind w:left="567" w:right="425"/>
              <w:rPr>
                <w:rFonts w:ascii="Calibri" w:hAnsi="Calibri" w:cs="Calibri"/>
                <w:lang w:val="hy-AM"/>
              </w:rPr>
            </w:pPr>
            <w:r w:rsidRPr="00C46CBA">
              <w:rPr>
                <w:rFonts w:ascii="GHEA Grapalat" w:hAnsi="GHEA Grapalat"/>
                <w:lang w:val="hy-AM"/>
              </w:rPr>
              <w:t>չափսերը՝ երկարությունը 28-ից 31 սմ, տրամագիծը 6-ից 9սմ,</w:t>
            </w:r>
            <w:r w:rsidRPr="00C46CBA">
              <w:rPr>
                <w:rFonts w:ascii="Calibri" w:hAnsi="Calibri" w:cs="Calibri"/>
                <w:lang w:val="hy-AM"/>
              </w:rPr>
              <w:t> </w:t>
            </w:r>
            <w:r w:rsidRPr="00E979A6">
              <w:rPr>
                <w:rFonts w:ascii="Calibri" w:hAnsi="Calibri" w:cs="Calibri"/>
                <w:lang w:val="hy-AM"/>
              </w:rPr>
              <w:t xml:space="preserve"> </w:t>
            </w:r>
          </w:p>
          <w:p w14:paraId="15BBF2F9" w14:textId="77777777" w:rsidR="001610E5" w:rsidRDefault="001610E5" w:rsidP="001610E5">
            <w:pPr>
              <w:ind w:left="567" w:right="425"/>
              <w:rPr>
                <w:rFonts w:ascii="Calibri" w:hAnsi="Calibri" w:cs="Calibri"/>
                <w:lang w:val="hy-AM"/>
              </w:rPr>
            </w:pPr>
            <w:r w:rsidRPr="00C46CBA">
              <w:rPr>
                <w:rFonts w:ascii="GHEA Grapalat" w:hAnsi="GHEA Grapalat"/>
                <w:lang w:val="hy-AM"/>
              </w:rPr>
              <w:t>մատրիցան</w:t>
            </w:r>
            <w:r w:rsidRPr="00E979A6">
              <w:rPr>
                <w:rFonts w:ascii="GHEA Grapalat" w:hAnsi="GHEA Grapalat"/>
                <w:lang w:val="hy-AM"/>
              </w:rPr>
              <w:t xml:space="preserve"> </w:t>
            </w:r>
            <w:r w:rsidRPr="00C46CBA">
              <w:rPr>
                <w:rFonts w:ascii="GHEA Grapalat" w:hAnsi="GHEA Grapalat"/>
                <w:lang w:val="hy-AM"/>
              </w:rPr>
              <w:t>խողովակաձև,</w:t>
            </w:r>
            <w:r w:rsidRPr="00E979A6">
              <w:rPr>
                <w:rFonts w:ascii="GHEA Grapalat" w:hAnsi="GHEA Grapalat"/>
                <w:lang w:val="hy-AM"/>
              </w:rPr>
              <w:t xml:space="preserve"> </w:t>
            </w:r>
            <w:r w:rsidRPr="00C46CBA">
              <w:rPr>
                <w:rFonts w:ascii="GHEA Grapalat" w:hAnsi="GHEA Grapalat"/>
                <w:lang w:val="hy-AM"/>
              </w:rPr>
              <w:t>մ</w:t>
            </w:r>
            <w:r>
              <w:rPr>
                <w:rFonts w:ascii="GHEA Grapalat" w:hAnsi="GHEA Grapalat"/>
                <w:lang w:val="hy-AM"/>
              </w:rPr>
              <w:t>ատրիցայի</w:t>
            </w:r>
            <w:r w:rsidRPr="00E979A6">
              <w:rPr>
                <w:rFonts w:ascii="GHEA Grapalat" w:hAnsi="GHEA Grapalat"/>
                <w:lang w:val="hy-AM"/>
              </w:rPr>
              <w:t xml:space="preserve"> </w:t>
            </w:r>
            <w:r>
              <w:rPr>
                <w:rFonts w:ascii="GHEA Grapalat" w:hAnsi="GHEA Grapalat"/>
                <w:lang w:val="hy-AM"/>
              </w:rPr>
              <w:t>երկարությունը</w:t>
            </w:r>
            <w:r w:rsidRPr="00E979A6">
              <w:rPr>
                <w:rFonts w:ascii="GHEA Grapalat" w:hAnsi="GHEA Grapalat"/>
                <w:lang w:val="hy-AM"/>
              </w:rPr>
              <w:t xml:space="preserve"> </w:t>
            </w:r>
            <w:r>
              <w:rPr>
                <w:rFonts w:ascii="GHEA Grapalat" w:hAnsi="GHEA Grapalat"/>
                <w:lang w:val="hy-AM"/>
              </w:rPr>
              <w:t>18-ից</w:t>
            </w:r>
            <w:r w:rsidRPr="00E979A6">
              <w:rPr>
                <w:rFonts w:ascii="GHEA Grapalat" w:hAnsi="GHEA Grapalat"/>
                <w:lang w:val="hy-AM"/>
              </w:rPr>
              <w:t xml:space="preserve"> </w:t>
            </w:r>
            <w:r>
              <w:rPr>
                <w:rFonts w:ascii="GHEA Grapalat" w:hAnsi="GHEA Grapalat"/>
                <w:lang w:val="hy-AM"/>
              </w:rPr>
              <w:t>21</w:t>
            </w:r>
            <w:r w:rsidRPr="00E979A6">
              <w:rPr>
                <w:rFonts w:ascii="GHEA Grapalat" w:hAnsi="GHEA Grapalat"/>
                <w:lang w:val="hy-AM"/>
              </w:rPr>
              <w:t xml:space="preserve"> սմ  </w:t>
            </w:r>
          </w:p>
          <w:p w14:paraId="6665065B" w14:textId="77777777" w:rsidR="001610E5" w:rsidRDefault="001610E5" w:rsidP="001610E5">
            <w:pPr>
              <w:ind w:left="567" w:right="425"/>
              <w:rPr>
                <w:rFonts w:ascii="GHEA Grapalat" w:hAnsi="GHEA Grapalat"/>
                <w:lang w:val="hy-AM"/>
              </w:rPr>
            </w:pPr>
            <w:r w:rsidRPr="00E979A6">
              <w:rPr>
                <w:rFonts w:ascii="GHEA Grapalat" w:hAnsi="GHEA Grapalat"/>
                <w:lang w:val="hy-AM"/>
              </w:rPr>
              <w:t xml:space="preserve"> </w:t>
            </w:r>
            <w:r w:rsidRPr="00C46CBA">
              <w:rPr>
                <w:rFonts w:ascii="GHEA Grapalat" w:hAnsi="GHEA Grapalat"/>
                <w:lang w:val="hy-AM"/>
              </w:rPr>
              <w:t>մատրիցան հավաքված է</w:t>
            </w:r>
            <w:r w:rsidRPr="00C46CBA">
              <w:rPr>
                <w:rFonts w:ascii="Calibri" w:hAnsi="Calibri" w:cs="Calibri"/>
                <w:lang w:val="hy-AM"/>
              </w:rPr>
              <w:t> </w:t>
            </w:r>
            <w:r w:rsidRPr="00C46CBA">
              <w:rPr>
                <w:rFonts w:ascii="GHEA Grapalat" w:hAnsi="GHEA Grapalat"/>
                <w:lang w:val="hy-AM"/>
              </w:rPr>
              <w:t xml:space="preserve"> 210( + - 5 %)</w:t>
            </w:r>
            <w:r w:rsidRPr="00C46CBA">
              <w:rPr>
                <w:rFonts w:ascii="Calibri" w:hAnsi="Calibri" w:cs="Calibri"/>
                <w:lang w:val="hy-AM"/>
              </w:rPr>
              <w:t> </w:t>
            </w:r>
            <w:r w:rsidRPr="00C46CBA">
              <w:rPr>
                <w:rFonts w:ascii="GHEA Grapalat" w:hAnsi="GHEA Grapalat"/>
                <w:lang w:val="hy-AM"/>
              </w:rPr>
              <w:t xml:space="preserve"> հատ</w:t>
            </w:r>
            <w:r w:rsidRPr="00C46CBA">
              <w:rPr>
                <w:rFonts w:ascii="Calibri" w:hAnsi="Calibri" w:cs="Calibri"/>
                <w:lang w:val="hy-AM"/>
              </w:rPr>
              <w:t> </w:t>
            </w:r>
            <w:r w:rsidRPr="00C46CBA">
              <w:rPr>
                <w:rFonts w:ascii="GHEA Grapalat" w:hAnsi="GHEA Grapalat"/>
                <w:lang w:val="hy-AM"/>
              </w:rPr>
              <w:t xml:space="preserve"> լուսադիոդներից,</w:t>
            </w:r>
            <w:r w:rsidRPr="00C46CBA">
              <w:rPr>
                <w:rFonts w:ascii="Calibri" w:hAnsi="Calibri" w:cs="Calibri"/>
                <w:lang w:val="hy-AM"/>
              </w:rPr>
              <w:t> </w:t>
            </w:r>
            <w:r w:rsidRPr="00C46CBA">
              <w:rPr>
                <w:rFonts w:ascii="GHEA Grapalat" w:hAnsi="GHEA Grapalat"/>
                <w:lang w:val="hy-AM"/>
              </w:rPr>
              <w:t xml:space="preserve"> </w:t>
            </w:r>
          </w:p>
          <w:p w14:paraId="4CB1D156" w14:textId="77777777" w:rsidR="001610E5" w:rsidRDefault="001610E5" w:rsidP="001610E5">
            <w:pPr>
              <w:ind w:left="567" w:right="425"/>
              <w:rPr>
                <w:rFonts w:ascii="Calibri" w:hAnsi="Calibri" w:cs="Calibri"/>
                <w:lang w:val="hy-AM"/>
              </w:rPr>
            </w:pPr>
            <w:r w:rsidRPr="00C46CBA">
              <w:rPr>
                <w:rFonts w:ascii="GHEA Grapalat" w:hAnsi="GHEA Grapalat"/>
                <w:lang w:val="hy-AM"/>
              </w:rPr>
              <w:t>լամպի</w:t>
            </w:r>
            <w:r w:rsidRPr="00C46CBA">
              <w:rPr>
                <w:rFonts w:ascii="Calibri" w:hAnsi="Calibri" w:cs="Calibri"/>
                <w:lang w:val="hy-AM"/>
              </w:rPr>
              <w:t> </w:t>
            </w:r>
            <w:r>
              <w:rPr>
                <w:rFonts w:ascii="GHEA Grapalat" w:hAnsi="GHEA Grapalat"/>
                <w:lang w:val="hy-AM"/>
              </w:rPr>
              <w:t xml:space="preserve"> գագաթային հատվածում առնվազն 10 լ</w:t>
            </w:r>
            <w:r w:rsidRPr="00C46CBA">
              <w:rPr>
                <w:rFonts w:ascii="GHEA Grapalat" w:hAnsi="GHEA Grapalat"/>
                <w:lang w:val="hy-AM"/>
              </w:rPr>
              <w:t>ուսադիոդ,</w:t>
            </w:r>
            <w:r w:rsidRPr="00C46CBA">
              <w:rPr>
                <w:rFonts w:ascii="Calibri" w:hAnsi="Calibri" w:cs="Calibri"/>
                <w:lang w:val="hy-AM"/>
              </w:rPr>
              <w:t> </w:t>
            </w:r>
          </w:p>
          <w:p w14:paraId="5CB8A8E2" w14:textId="77777777" w:rsidR="001610E5" w:rsidRDefault="001610E5" w:rsidP="001610E5">
            <w:pPr>
              <w:ind w:left="567" w:right="425"/>
              <w:rPr>
                <w:rFonts w:ascii="Calibri" w:hAnsi="Calibri" w:cs="Calibri"/>
                <w:lang w:val="hy-AM"/>
              </w:rPr>
            </w:pPr>
            <w:r w:rsidRPr="00C46CBA">
              <w:rPr>
                <w:rFonts w:ascii="GHEA Grapalat" w:hAnsi="GHEA Grapalat"/>
                <w:lang w:val="hy-AM"/>
              </w:rPr>
              <w:t>ծառայության ժամկետը ոչ պակաս 30000 ժամ:</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p>
          <w:p w14:paraId="3333BB5F" w14:textId="77777777" w:rsidR="001610E5" w:rsidRDefault="001610E5" w:rsidP="001610E5">
            <w:pPr>
              <w:ind w:left="567" w:right="425"/>
              <w:rPr>
                <w:rFonts w:ascii="GHEA Grapalat" w:hAnsi="GHEA Grapalat"/>
                <w:lang w:val="hy-AM"/>
              </w:rPr>
            </w:pP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Լամպի վրա</w:t>
            </w:r>
            <w:r w:rsidRPr="00C46CBA">
              <w:rPr>
                <w:rFonts w:ascii="Calibri" w:hAnsi="Calibri" w:cs="Calibri"/>
                <w:lang w:val="hy-AM"/>
              </w:rPr>
              <w:t> </w:t>
            </w:r>
            <w:r w:rsidRPr="00C46CBA">
              <w:rPr>
                <w:rFonts w:ascii="GHEA Grapalat" w:hAnsi="GHEA Grapalat"/>
                <w:lang w:val="hy-AM"/>
              </w:rPr>
              <w:t xml:space="preserve"> պետք է գրված լինի</w:t>
            </w:r>
            <w:r w:rsidRPr="00C46CBA">
              <w:rPr>
                <w:rFonts w:ascii="Calibri" w:hAnsi="Calibri" w:cs="Calibri"/>
                <w:lang w:val="hy-AM"/>
              </w:rPr>
              <w:t> </w:t>
            </w:r>
            <w:r w:rsidRPr="00C46CBA">
              <w:rPr>
                <w:rFonts w:ascii="GHEA Grapalat" w:hAnsi="GHEA Grapalat"/>
                <w:lang w:val="hy-AM"/>
              </w:rPr>
              <w:t xml:space="preserve"> </w:t>
            </w:r>
            <w:r w:rsidRPr="00C46CBA">
              <w:rPr>
                <w:rFonts w:ascii="GHEA Grapalat" w:hAnsi="GHEA Grapalat"/>
                <w:b/>
                <w:lang w:val="hy-AM"/>
              </w:rPr>
              <w:t>Yerqaghluys</w:t>
            </w:r>
            <w:r w:rsidRPr="00C46CBA">
              <w:rPr>
                <w:rFonts w:ascii="GHEA Grapalat" w:hAnsi="GHEA Grapalat"/>
                <w:lang w:val="hy-AM"/>
              </w:rPr>
              <w:t xml:space="preserve"> անվանումը,</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r w:rsidRPr="00C46CBA">
              <w:rPr>
                <w:rFonts w:ascii="Calibri" w:hAnsi="Calibri" w:cs="Calibri"/>
                <w:lang w:val="hy-AM"/>
              </w:rPr>
              <w:t> </w:t>
            </w:r>
            <w:r w:rsidRPr="00C46CBA">
              <w:rPr>
                <w:rFonts w:ascii="GHEA Grapalat" w:hAnsi="GHEA Grapalat"/>
                <w:lang w:val="hy-AM"/>
              </w:rPr>
              <w:t xml:space="preserve"> </w:t>
            </w:r>
          </w:p>
          <w:p w14:paraId="62A7FA1C" w14:textId="7E6F80FF" w:rsidR="001610E5" w:rsidRPr="00E979A6" w:rsidRDefault="001610E5" w:rsidP="001610E5">
            <w:pPr>
              <w:ind w:left="567" w:right="425" w:firstLine="283"/>
              <w:rPr>
                <w:rFonts w:ascii="GHEA Grapalat" w:hAnsi="GHEA Grapalat"/>
                <w:b/>
                <w:lang w:val="hy-AM"/>
              </w:rPr>
            </w:pPr>
            <w:r w:rsidRPr="00E979A6">
              <w:rPr>
                <w:rFonts w:ascii="GHEA Grapalat" w:hAnsi="GHEA Grapalat"/>
                <w:lang w:val="hy-AM"/>
              </w:rPr>
              <w:t xml:space="preserve">Չօգտագործված,  առնվազն  </w:t>
            </w:r>
            <w:r w:rsidR="00FE1B0E">
              <w:rPr>
                <w:rFonts w:ascii="GHEA Grapalat" w:hAnsi="GHEA Grapalat"/>
                <w:lang w:val="hy-AM"/>
              </w:rPr>
              <w:t>202</w:t>
            </w:r>
            <w:r w:rsidR="006F2B18" w:rsidRPr="006F2B18">
              <w:rPr>
                <w:rFonts w:ascii="GHEA Grapalat" w:hAnsi="GHEA Grapalat"/>
                <w:lang w:val="hy-AM"/>
              </w:rPr>
              <w:t>4</w:t>
            </w:r>
            <w:r w:rsidRPr="00E979A6">
              <w:rPr>
                <w:rFonts w:ascii="GHEA Grapalat" w:hAnsi="GHEA Grapalat"/>
                <w:lang w:val="hy-AM"/>
              </w:rPr>
              <w:t>թ-ի արտադրության:</w:t>
            </w:r>
            <w:r w:rsidRPr="00E979A6">
              <w:rPr>
                <w:rFonts w:ascii="GHEA Grapalat" w:hAnsi="GHEA Grapalat"/>
                <w:b/>
                <w:lang w:val="hy-AM"/>
              </w:rPr>
              <w:t xml:space="preserve"> </w:t>
            </w:r>
          </w:p>
          <w:p w14:paraId="6132F2C4" w14:textId="77777777" w:rsidR="001610E5" w:rsidRPr="00E979A6" w:rsidRDefault="001610E5" w:rsidP="001610E5">
            <w:pPr>
              <w:ind w:left="567" w:right="425" w:firstLine="283"/>
              <w:rPr>
                <w:rFonts w:ascii="Sylfaen" w:hAnsi="Sylfaen"/>
                <w:b/>
                <w:lang w:val="hy-AM"/>
              </w:rPr>
            </w:pPr>
            <w:r w:rsidRPr="00E979A6">
              <w:rPr>
                <w:rFonts w:ascii="GHEA Grapalat" w:hAnsi="GHEA Grapalat"/>
                <w:b/>
                <w:lang w:val="hy-AM"/>
              </w:rPr>
              <w:t>Առնվազն  2 տարի երաշխիքով:  Վաճառողը մատակարարված ապրանքի հետ միասին ներկայացնում  է որակի սերտիֆիկատը և տեխնիկական անձնագիրը, երաշխիքային կտրոնը:</w:t>
            </w:r>
            <w:r w:rsidRPr="00E979A6">
              <w:rPr>
                <w:rFonts w:ascii="Sylfaen" w:hAnsi="Sylfaen"/>
                <w:b/>
                <w:lang w:val="hy-AM"/>
              </w:rPr>
              <w:t xml:space="preserve">  </w:t>
            </w:r>
          </w:p>
          <w:p w14:paraId="76ACD590" w14:textId="77777777" w:rsidR="00540000" w:rsidRDefault="00540000" w:rsidP="00540000">
            <w:pPr>
              <w:ind w:left="567" w:right="425"/>
              <w:jc w:val="both"/>
              <w:rPr>
                <w:lang w:val="hy-AM"/>
              </w:rPr>
            </w:pPr>
          </w:p>
        </w:tc>
      </w:tr>
    </w:tbl>
    <w:p w14:paraId="472182CA" w14:textId="77777777" w:rsidR="00540000" w:rsidRPr="0073614B" w:rsidRDefault="00540000" w:rsidP="00540000">
      <w:pPr>
        <w:rPr>
          <w:lang w:val="hy-AM"/>
        </w:rPr>
      </w:pPr>
    </w:p>
    <w:p w14:paraId="6BA36B47" w14:textId="77777777" w:rsidR="00540000" w:rsidRPr="00D83173" w:rsidRDefault="00540000" w:rsidP="00540000">
      <w:pPr>
        <w:jc w:val="center"/>
        <w:rPr>
          <w:rFonts w:ascii="GHEA Grapalat" w:eastAsia="GHEA Grapalat" w:hAnsi="GHEA Grapalat" w:cs="GHEA Grapalat"/>
          <w:b/>
          <w:lang w:val="hy-AM"/>
        </w:rPr>
      </w:pPr>
    </w:p>
    <w:p w14:paraId="70C55F5A" w14:textId="2F440C97" w:rsidR="00540000" w:rsidRPr="008A7AD8" w:rsidRDefault="00540000" w:rsidP="00045227">
      <w:pPr>
        <w:pStyle w:val="Title"/>
        <w:widowControl w:val="0"/>
        <w:autoSpaceDE w:val="0"/>
        <w:autoSpaceDN w:val="0"/>
        <w:spacing w:before="20"/>
        <w:ind w:left="993" w:right="55"/>
        <w:jc w:val="left"/>
        <w:rPr>
          <w:rFonts w:ascii="GHEA Grapalat" w:hAnsi="GHEA Grapalat"/>
          <w:b/>
          <w:bCs/>
          <w:sz w:val="28"/>
          <w:szCs w:val="28"/>
          <w:lang w:val="hy-AM"/>
        </w:rPr>
      </w:pPr>
      <w:r w:rsidRPr="00E979A6">
        <w:rPr>
          <w:rFonts w:ascii="GHEA Grapalat" w:eastAsiaTheme="minorHAnsi" w:hAnsi="GHEA Grapalat" w:cstheme="minorBidi"/>
          <w:b/>
          <w:bCs/>
          <w:sz w:val="28"/>
          <w:szCs w:val="28"/>
          <w:lang w:val="hy-AM"/>
        </w:rPr>
        <w:t>4.   4-րդ</w:t>
      </w:r>
      <w:r w:rsidRPr="008A7AD8">
        <w:rPr>
          <w:rFonts w:ascii="GHEA Grapalat" w:eastAsiaTheme="minorHAnsi" w:hAnsi="GHEA Grapalat" w:cstheme="minorBidi"/>
          <w:b/>
          <w:bCs/>
          <w:sz w:val="28"/>
          <w:szCs w:val="28"/>
          <w:lang w:val="hy-AM"/>
        </w:rPr>
        <w:t xml:space="preserve"> Չափաբաժին,  Լուսարձակ LED 50 վտ հեռահար լույսով </w:t>
      </w:r>
    </w:p>
    <w:p w14:paraId="635F209A" w14:textId="77777777" w:rsidR="00045227" w:rsidRDefault="00045227" w:rsidP="00540000">
      <w:pPr>
        <w:ind w:left="360"/>
        <w:jc w:val="center"/>
        <w:rPr>
          <w:rFonts w:ascii="GHEA Grapalat" w:hAnsi="GHEA Grapalat"/>
          <w:b/>
          <w:bCs/>
          <w:sz w:val="28"/>
          <w:szCs w:val="28"/>
          <w:lang w:val="hy-AM"/>
        </w:rPr>
      </w:pPr>
    </w:p>
    <w:tbl>
      <w:tblPr>
        <w:tblStyle w:val="TableGrid"/>
        <w:tblW w:w="0" w:type="auto"/>
        <w:tblInd w:w="108" w:type="dxa"/>
        <w:tblLook w:val="04A0" w:firstRow="1" w:lastRow="0" w:firstColumn="1" w:lastColumn="0" w:noHBand="0" w:noVBand="1"/>
      </w:tblPr>
      <w:tblGrid>
        <w:gridCol w:w="10142"/>
      </w:tblGrid>
      <w:tr w:rsidR="00540000" w14:paraId="786971B8" w14:textId="77777777" w:rsidTr="003C6BDC">
        <w:tc>
          <w:tcPr>
            <w:tcW w:w="10456" w:type="dxa"/>
          </w:tcPr>
          <w:p w14:paraId="5EE7E286" w14:textId="77777777" w:rsidR="00540000" w:rsidRPr="00E979A6" w:rsidRDefault="00540000" w:rsidP="003C6BDC">
            <w:pPr>
              <w:spacing w:line="276" w:lineRule="auto"/>
              <w:ind w:left="460" w:right="283" w:firstLine="566"/>
              <w:rPr>
                <w:rFonts w:ascii="GHEA Grapalat" w:hAnsi="GHEA Grapalat"/>
                <w:lang w:val="hy-AM"/>
              </w:rPr>
            </w:pPr>
          </w:p>
          <w:p w14:paraId="00EA1F00" w14:textId="77777777" w:rsidR="00540000" w:rsidRPr="00462E15" w:rsidRDefault="00540000" w:rsidP="003C6BDC">
            <w:pPr>
              <w:spacing w:line="276" w:lineRule="auto"/>
              <w:ind w:left="460" w:right="283" w:firstLine="566"/>
              <w:rPr>
                <w:rFonts w:ascii="GHEA Grapalat" w:hAnsi="GHEA Grapalat"/>
              </w:rPr>
            </w:pPr>
            <w:r>
              <w:rPr>
                <w:rFonts w:ascii="GHEA Grapalat" w:hAnsi="GHEA Grapalat"/>
              </w:rPr>
              <w:t xml:space="preserve">1. </w:t>
            </w:r>
            <w:r w:rsidRPr="00462E15">
              <w:rPr>
                <w:rFonts w:ascii="GHEA Grapalat" w:hAnsi="GHEA Grapalat"/>
              </w:rPr>
              <w:tab/>
            </w:r>
            <w:r w:rsidRPr="00462E15">
              <w:rPr>
                <w:rFonts w:ascii="GHEA Grapalat" w:hAnsi="GHEA Grapalat"/>
                <w:b/>
              </w:rPr>
              <w:t>Իրան</w:t>
            </w:r>
          </w:p>
          <w:p w14:paraId="30B40131" w14:textId="77777777" w:rsidR="00540000" w:rsidRPr="000655DB" w:rsidRDefault="00540000" w:rsidP="00540000">
            <w:pPr>
              <w:pStyle w:val="ListParagraph"/>
              <w:numPr>
                <w:ilvl w:val="1"/>
                <w:numId w:val="31"/>
              </w:numPr>
              <w:spacing w:line="276" w:lineRule="auto"/>
              <w:ind w:left="460" w:right="283" w:firstLine="566"/>
              <w:contextualSpacing/>
              <w:rPr>
                <w:rFonts w:ascii="GHEA Grapalat" w:hAnsi="GHEA Grapalat"/>
              </w:rPr>
            </w:pPr>
            <w:r w:rsidRPr="000655DB">
              <w:rPr>
                <w:rFonts w:ascii="GHEA Grapalat" w:hAnsi="GHEA Grapalat"/>
              </w:rPr>
              <w:t>Նյութ</w:t>
            </w:r>
            <w:r w:rsidRPr="000655DB">
              <w:rPr>
                <w:rFonts w:ascii="GHEA Grapalat" w:hAnsi="GHEA Grapalat"/>
                <w:lang w:val="hy-AM"/>
              </w:rPr>
              <w:t>ը</w:t>
            </w:r>
            <w:r w:rsidRPr="000655DB">
              <w:rPr>
                <w:rFonts w:ascii="GHEA Grapalat" w:hAnsi="GHEA Grapalat"/>
              </w:rPr>
              <w:t>՝ ալյումինե կամ դյուրալյումինե,</w:t>
            </w:r>
          </w:p>
          <w:p w14:paraId="049E8581" w14:textId="77777777" w:rsidR="00540000" w:rsidRPr="000655DB" w:rsidRDefault="00540000" w:rsidP="00540000">
            <w:pPr>
              <w:pStyle w:val="ListParagraph"/>
              <w:numPr>
                <w:ilvl w:val="1"/>
                <w:numId w:val="31"/>
              </w:numPr>
              <w:spacing w:line="276" w:lineRule="auto"/>
              <w:ind w:left="460" w:right="283" w:firstLine="566"/>
              <w:contextualSpacing/>
              <w:rPr>
                <w:rFonts w:ascii="GHEA Grapalat" w:hAnsi="GHEA Grapalat"/>
              </w:rPr>
            </w:pPr>
            <w:r w:rsidRPr="000655DB">
              <w:rPr>
                <w:rFonts w:ascii="GHEA Grapalat" w:hAnsi="GHEA Grapalat"/>
              </w:rPr>
              <w:t>Առավելագույն երկարությունը՝</w:t>
            </w:r>
            <w:r>
              <w:rPr>
                <w:rFonts w:ascii="GHEA Grapalat" w:hAnsi="GHEA Grapalat"/>
              </w:rPr>
              <w:t xml:space="preserve"> 30</w:t>
            </w:r>
            <w:r w:rsidRPr="000655DB">
              <w:rPr>
                <w:rFonts w:ascii="GHEA Grapalat" w:hAnsi="GHEA Grapalat"/>
              </w:rPr>
              <w:t>0 մմ, առավելագույն լայնությունը՝</w:t>
            </w:r>
            <w:r>
              <w:rPr>
                <w:rFonts w:ascii="GHEA Grapalat" w:hAnsi="GHEA Grapalat"/>
              </w:rPr>
              <w:t xml:space="preserve"> 25</w:t>
            </w:r>
            <w:r w:rsidRPr="000655DB">
              <w:rPr>
                <w:rFonts w:ascii="GHEA Grapalat" w:hAnsi="GHEA Grapalat"/>
              </w:rPr>
              <w:t>0մմ</w:t>
            </w:r>
          </w:p>
          <w:p w14:paraId="50745687" w14:textId="77777777" w:rsidR="00540000" w:rsidRPr="000655DB" w:rsidRDefault="00540000" w:rsidP="00540000">
            <w:pPr>
              <w:pStyle w:val="ListParagraph"/>
              <w:numPr>
                <w:ilvl w:val="1"/>
                <w:numId w:val="31"/>
              </w:numPr>
              <w:spacing w:line="276" w:lineRule="auto"/>
              <w:ind w:left="460" w:right="283" w:firstLine="566"/>
              <w:contextualSpacing/>
              <w:rPr>
                <w:rFonts w:ascii="GHEA Grapalat" w:hAnsi="GHEA Grapalat"/>
              </w:rPr>
            </w:pPr>
            <w:r w:rsidRPr="000655DB">
              <w:rPr>
                <w:rFonts w:ascii="GHEA Grapalat" w:hAnsi="GHEA Grapalat"/>
              </w:rPr>
              <w:t xml:space="preserve">Արտաքին ազդեցության պաշտպանվածության գործակիցը՝ </w:t>
            </w:r>
            <w:r>
              <w:rPr>
                <w:rFonts w:ascii="GHEA Grapalat" w:hAnsi="GHEA Grapalat"/>
              </w:rPr>
              <w:t>առ</w:t>
            </w:r>
            <w:r>
              <w:rPr>
                <w:rFonts w:ascii="GHEA Grapalat" w:hAnsi="GHEA Grapalat"/>
                <w:lang w:val="hy-AM"/>
              </w:rPr>
              <w:t>նվազն</w:t>
            </w:r>
            <w:r w:rsidRPr="000655DB">
              <w:rPr>
                <w:rFonts w:ascii="GHEA Grapalat" w:hAnsi="GHEA Grapalat"/>
              </w:rPr>
              <w:t xml:space="preserve"> IP65</w:t>
            </w:r>
          </w:p>
          <w:p w14:paraId="1A286521" w14:textId="77777777" w:rsidR="00540000" w:rsidRPr="000655DB" w:rsidRDefault="00540000" w:rsidP="00540000">
            <w:pPr>
              <w:pStyle w:val="ListParagraph"/>
              <w:numPr>
                <w:ilvl w:val="1"/>
                <w:numId w:val="31"/>
              </w:numPr>
              <w:spacing w:line="276" w:lineRule="auto"/>
              <w:ind w:left="460" w:right="283" w:firstLine="566"/>
              <w:contextualSpacing/>
              <w:rPr>
                <w:rFonts w:ascii="GHEA Grapalat" w:hAnsi="GHEA Grapalat"/>
              </w:rPr>
            </w:pPr>
            <w:r w:rsidRPr="000655DB">
              <w:rPr>
                <w:rFonts w:ascii="GHEA Grapalat" w:hAnsi="GHEA Grapalat"/>
                <w:lang w:val="hy-AM"/>
              </w:rPr>
              <w:t>Գունային ջերմաստիճանը՝</w:t>
            </w:r>
            <w:r>
              <w:rPr>
                <w:rFonts w:ascii="GHEA Grapalat" w:hAnsi="GHEA Grapalat"/>
              </w:rPr>
              <w:t xml:space="preserve"> 4</w:t>
            </w:r>
            <w:r w:rsidRPr="000655DB">
              <w:rPr>
                <w:rFonts w:ascii="GHEA Grapalat" w:hAnsi="GHEA Grapalat"/>
              </w:rPr>
              <w:t>000</w:t>
            </w:r>
            <w:r>
              <w:rPr>
                <w:rFonts w:ascii="GHEA Grapalat" w:hAnsi="GHEA Grapalat"/>
                <w:lang w:val="hy-AM"/>
              </w:rPr>
              <w:t>-4500Կ</w:t>
            </w:r>
            <w:r w:rsidRPr="000655DB">
              <w:rPr>
                <w:rFonts w:ascii="GHEA Grapalat" w:hAnsi="GHEA Grapalat"/>
              </w:rPr>
              <w:tab/>
            </w:r>
          </w:p>
          <w:p w14:paraId="1ABC6A53" w14:textId="77777777" w:rsidR="00540000" w:rsidRPr="00462E15" w:rsidRDefault="00540000" w:rsidP="003C6BDC">
            <w:pPr>
              <w:spacing w:line="276" w:lineRule="auto"/>
              <w:ind w:left="460" w:right="283" w:firstLine="566"/>
              <w:rPr>
                <w:rFonts w:ascii="GHEA Grapalat" w:hAnsi="GHEA Grapalat"/>
              </w:rPr>
            </w:pPr>
            <w:r w:rsidRPr="00462E15">
              <w:rPr>
                <w:rFonts w:ascii="GHEA Grapalat" w:hAnsi="GHEA Grapalat"/>
              </w:rPr>
              <w:t>2.</w:t>
            </w:r>
            <w:r w:rsidRPr="00462E15">
              <w:rPr>
                <w:rFonts w:ascii="GHEA Grapalat" w:hAnsi="GHEA Grapalat"/>
              </w:rPr>
              <w:tab/>
            </w:r>
            <w:r w:rsidRPr="0054664A">
              <w:rPr>
                <w:rFonts w:ascii="GHEA Grapalat" w:hAnsi="GHEA Grapalat"/>
                <w:b/>
              </w:rPr>
              <w:t>Լուսարձակման մակերես</w:t>
            </w:r>
          </w:p>
          <w:p w14:paraId="4947A2A1" w14:textId="77777777" w:rsidR="00540000" w:rsidRPr="000655DB" w:rsidRDefault="00540000" w:rsidP="00540000">
            <w:pPr>
              <w:pStyle w:val="ListParagraph"/>
              <w:numPr>
                <w:ilvl w:val="1"/>
                <w:numId w:val="32"/>
              </w:numPr>
              <w:spacing w:line="276" w:lineRule="auto"/>
              <w:ind w:left="460" w:right="283" w:firstLine="566"/>
              <w:contextualSpacing/>
              <w:rPr>
                <w:rFonts w:ascii="GHEA Grapalat" w:hAnsi="GHEA Grapalat"/>
                <w:lang w:val="hy-AM"/>
              </w:rPr>
            </w:pPr>
            <w:r w:rsidRPr="000655DB">
              <w:rPr>
                <w:rFonts w:ascii="GHEA Grapalat" w:hAnsi="GHEA Grapalat"/>
                <w:lang w:val="hy-AM"/>
              </w:rPr>
              <w:t xml:space="preserve">Օպտիկական </w:t>
            </w:r>
            <w:r>
              <w:rPr>
                <w:rFonts w:ascii="GHEA Grapalat" w:hAnsi="GHEA Grapalat"/>
                <w:lang w:val="hy-AM"/>
              </w:rPr>
              <w:t>ապակի՝ բարձր թափանցիկությամբ</w:t>
            </w:r>
          </w:p>
          <w:p w14:paraId="5C36E855" w14:textId="77777777" w:rsidR="00540000" w:rsidRPr="000655DB" w:rsidRDefault="00540000" w:rsidP="00540000">
            <w:pPr>
              <w:pStyle w:val="ListParagraph"/>
              <w:numPr>
                <w:ilvl w:val="1"/>
                <w:numId w:val="32"/>
              </w:numPr>
              <w:spacing w:line="276" w:lineRule="auto"/>
              <w:ind w:left="460" w:right="283" w:firstLine="566"/>
              <w:contextualSpacing/>
              <w:rPr>
                <w:rFonts w:ascii="GHEA Grapalat" w:hAnsi="GHEA Grapalat"/>
                <w:lang w:val="hy-AM"/>
              </w:rPr>
            </w:pPr>
            <w:r w:rsidRPr="000655DB">
              <w:rPr>
                <w:rFonts w:ascii="GHEA Grapalat" w:hAnsi="GHEA Grapalat"/>
                <w:lang w:val="hy-AM"/>
              </w:rPr>
              <w:t>Լույսի անկյունը՝ 35-60°՝ կենտրոնացված լուսավորության համար</w:t>
            </w:r>
          </w:p>
          <w:p w14:paraId="417BE9A8" w14:textId="77777777" w:rsidR="00540000" w:rsidRPr="000655DB" w:rsidRDefault="00540000" w:rsidP="00540000">
            <w:pPr>
              <w:pStyle w:val="ListParagraph"/>
              <w:numPr>
                <w:ilvl w:val="1"/>
                <w:numId w:val="32"/>
              </w:numPr>
              <w:spacing w:line="276" w:lineRule="auto"/>
              <w:ind w:left="460" w:right="283" w:firstLine="566"/>
              <w:contextualSpacing/>
              <w:rPr>
                <w:rFonts w:ascii="GHEA Grapalat" w:hAnsi="GHEA Grapalat"/>
                <w:lang w:val="hy-AM"/>
              </w:rPr>
            </w:pPr>
            <w:r w:rsidRPr="000655DB">
              <w:rPr>
                <w:rFonts w:ascii="GHEA Grapalat" w:hAnsi="GHEA Grapalat"/>
                <w:lang w:val="hy-AM"/>
              </w:rPr>
              <w:t>Լուսային արդյունավետությունը՝ ոչ պակաս 140 լմ/Վտ</w:t>
            </w:r>
          </w:p>
          <w:p w14:paraId="49BFB7A2" w14:textId="77777777" w:rsidR="00540000" w:rsidRPr="00462E15" w:rsidRDefault="00540000" w:rsidP="003C6BDC">
            <w:pPr>
              <w:spacing w:line="276" w:lineRule="auto"/>
              <w:ind w:left="460" w:right="283" w:firstLine="566"/>
              <w:rPr>
                <w:rFonts w:ascii="GHEA Grapalat" w:hAnsi="GHEA Grapalat"/>
              </w:rPr>
            </w:pPr>
            <w:r w:rsidRPr="00462E15">
              <w:rPr>
                <w:rFonts w:ascii="GHEA Grapalat" w:hAnsi="GHEA Grapalat"/>
              </w:rPr>
              <w:t>3.</w:t>
            </w:r>
            <w:r w:rsidRPr="00462E15">
              <w:rPr>
                <w:rFonts w:ascii="GHEA Grapalat" w:hAnsi="GHEA Grapalat"/>
              </w:rPr>
              <w:tab/>
            </w:r>
            <w:r w:rsidRPr="005906CF">
              <w:rPr>
                <w:rFonts w:ascii="GHEA Grapalat" w:hAnsi="GHEA Grapalat"/>
                <w:b/>
              </w:rPr>
              <w:t>Էլեկտրատեխնիկական բնութագրեր</w:t>
            </w:r>
          </w:p>
          <w:p w14:paraId="5AF4A761" w14:textId="77777777" w:rsidR="00540000" w:rsidRPr="000655DB" w:rsidRDefault="00540000" w:rsidP="00540000">
            <w:pPr>
              <w:pStyle w:val="ListParagraph"/>
              <w:numPr>
                <w:ilvl w:val="1"/>
                <w:numId w:val="33"/>
              </w:numPr>
              <w:spacing w:line="276" w:lineRule="auto"/>
              <w:ind w:left="460" w:right="283" w:firstLine="566"/>
              <w:contextualSpacing/>
              <w:rPr>
                <w:rFonts w:ascii="GHEA Grapalat" w:hAnsi="GHEA Grapalat"/>
              </w:rPr>
            </w:pPr>
            <w:r w:rsidRPr="000655DB">
              <w:rPr>
                <w:rFonts w:ascii="GHEA Grapalat" w:hAnsi="GHEA Grapalat"/>
              </w:rPr>
              <w:t>LED (Լուսադիոդ)</w:t>
            </w:r>
          </w:p>
          <w:p w14:paraId="76C612CB" w14:textId="77777777" w:rsidR="00540000" w:rsidRPr="000655DB" w:rsidRDefault="00540000" w:rsidP="00540000">
            <w:pPr>
              <w:pStyle w:val="ListParagraph"/>
              <w:numPr>
                <w:ilvl w:val="1"/>
                <w:numId w:val="33"/>
              </w:numPr>
              <w:spacing w:line="276" w:lineRule="auto"/>
              <w:ind w:left="460" w:right="283" w:firstLine="566"/>
              <w:contextualSpacing/>
              <w:rPr>
                <w:rFonts w:ascii="GHEA Grapalat" w:hAnsi="GHEA Grapalat"/>
                <w:lang w:val="hy-AM"/>
              </w:rPr>
            </w:pPr>
            <w:r w:rsidRPr="000655DB">
              <w:rPr>
                <w:rFonts w:ascii="GHEA Grapalat" w:hAnsi="GHEA Grapalat"/>
              </w:rPr>
              <w:t>Հզորություն</w:t>
            </w:r>
            <w:r>
              <w:rPr>
                <w:rFonts w:ascii="GHEA Grapalat" w:hAnsi="GHEA Grapalat"/>
              </w:rPr>
              <w:t>ը՝ 5</w:t>
            </w:r>
            <w:r w:rsidRPr="000655DB">
              <w:rPr>
                <w:rFonts w:ascii="GHEA Grapalat" w:hAnsi="GHEA Grapalat"/>
              </w:rPr>
              <w:t>0 Վտ</w:t>
            </w:r>
            <w:r w:rsidRPr="000655DB">
              <w:rPr>
                <w:rFonts w:ascii="GHEA Grapalat" w:hAnsi="GHEA Grapalat"/>
                <w:lang w:val="hy-AM"/>
              </w:rPr>
              <w:t>, թույլատրելի շեղումը՝ + - 5</w:t>
            </w:r>
            <w:r w:rsidRPr="000655DB">
              <w:rPr>
                <w:rFonts w:ascii="GHEA Grapalat" w:hAnsi="GHEA Grapalat"/>
              </w:rPr>
              <w:t>%</w:t>
            </w:r>
          </w:p>
          <w:p w14:paraId="27CBFECB" w14:textId="77777777" w:rsidR="00540000" w:rsidRPr="000655DB" w:rsidRDefault="00540000" w:rsidP="00540000">
            <w:pPr>
              <w:pStyle w:val="ListParagraph"/>
              <w:numPr>
                <w:ilvl w:val="1"/>
                <w:numId w:val="33"/>
              </w:numPr>
              <w:spacing w:line="276" w:lineRule="auto"/>
              <w:ind w:left="460" w:right="283" w:firstLine="566"/>
              <w:contextualSpacing/>
              <w:rPr>
                <w:rFonts w:ascii="GHEA Grapalat" w:hAnsi="GHEA Grapalat"/>
                <w:lang w:val="hy-AM"/>
              </w:rPr>
            </w:pPr>
            <w:r w:rsidRPr="000655DB">
              <w:rPr>
                <w:rFonts w:ascii="GHEA Grapalat" w:hAnsi="GHEA Grapalat"/>
                <w:lang w:val="hy-AM"/>
              </w:rPr>
              <w:t>Մուտքային լարումը՝ առնվազն 200-240 Վ</w:t>
            </w:r>
          </w:p>
          <w:p w14:paraId="57FA6DC3" w14:textId="77777777" w:rsidR="00540000" w:rsidRDefault="00540000" w:rsidP="00540000">
            <w:pPr>
              <w:pStyle w:val="ListParagraph"/>
              <w:numPr>
                <w:ilvl w:val="1"/>
                <w:numId w:val="33"/>
              </w:numPr>
              <w:spacing w:line="276" w:lineRule="auto"/>
              <w:ind w:left="460" w:right="283" w:firstLine="566"/>
              <w:contextualSpacing/>
              <w:rPr>
                <w:rFonts w:ascii="GHEA Grapalat" w:hAnsi="GHEA Grapalat"/>
              </w:rPr>
            </w:pPr>
            <w:r w:rsidRPr="000655DB">
              <w:rPr>
                <w:rFonts w:ascii="GHEA Grapalat" w:hAnsi="GHEA Grapalat"/>
              </w:rPr>
              <w:t>CRI (Color Rendering Index): ≥90</w:t>
            </w:r>
          </w:p>
          <w:p w14:paraId="3D51BEA3" w14:textId="77777777" w:rsidR="00540000" w:rsidRPr="00A635FB" w:rsidRDefault="00540000" w:rsidP="00540000">
            <w:pPr>
              <w:pStyle w:val="ListParagraph"/>
              <w:numPr>
                <w:ilvl w:val="1"/>
                <w:numId w:val="33"/>
              </w:numPr>
              <w:spacing w:line="276" w:lineRule="auto"/>
              <w:ind w:left="460" w:right="283" w:firstLine="566"/>
              <w:contextualSpacing/>
              <w:rPr>
                <w:rFonts w:ascii="GHEA Grapalat" w:hAnsi="GHEA Grapalat"/>
              </w:rPr>
            </w:pPr>
            <w:r>
              <w:rPr>
                <w:rFonts w:ascii="GHEA Grapalat" w:hAnsi="GHEA Grapalat"/>
                <w:lang w:val="hy-AM"/>
              </w:rPr>
              <w:t>Հաճախականությունը՝ 50</w:t>
            </w:r>
            <w:r>
              <w:rPr>
                <w:rFonts w:ascii="GHEA Grapalat" w:hAnsi="GHEA Grapalat"/>
              </w:rPr>
              <w:t>/</w:t>
            </w:r>
            <w:r>
              <w:rPr>
                <w:rFonts w:ascii="GHEA Grapalat" w:hAnsi="GHEA Grapalat"/>
                <w:lang w:val="hy-AM"/>
              </w:rPr>
              <w:t>60 Հց</w:t>
            </w:r>
          </w:p>
          <w:p w14:paraId="040B432B" w14:textId="77777777" w:rsidR="00540000" w:rsidRPr="00597C3D" w:rsidRDefault="00540000" w:rsidP="00540000">
            <w:pPr>
              <w:pStyle w:val="ListParagraph"/>
              <w:numPr>
                <w:ilvl w:val="1"/>
                <w:numId w:val="33"/>
              </w:numPr>
              <w:spacing w:line="276" w:lineRule="auto"/>
              <w:ind w:left="460" w:right="283" w:firstLine="566"/>
              <w:contextualSpacing/>
              <w:rPr>
                <w:rFonts w:ascii="GHEA Grapalat" w:hAnsi="GHEA Grapalat"/>
              </w:rPr>
            </w:pPr>
            <w:r>
              <w:rPr>
                <w:rFonts w:ascii="GHEA Grapalat" w:hAnsi="GHEA Grapalat"/>
                <w:lang w:val="hy-AM"/>
              </w:rPr>
              <w:lastRenderedPageBreak/>
              <w:t>Աշխատանքը շրջակա միջավայրի առնվազն -30⁰</w:t>
            </w:r>
            <w:r>
              <w:rPr>
                <w:rFonts w:ascii="GHEA Grapalat" w:hAnsi="GHEA Grapalat"/>
              </w:rPr>
              <w:t>C</w:t>
            </w:r>
            <w:r>
              <w:rPr>
                <w:rFonts w:ascii="GHEA Grapalat" w:hAnsi="GHEA Grapalat"/>
                <w:lang w:val="hy-AM"/>
              </w:rPr>
              <w:t xml:space="preserve"> - + 40⁰</w:t>
            </w:r>
            <w:r>
              <w:rPr>
                <w:rFonts w:ascii="GHEA Grapalat" w:hAnsi="GHEA Grapalat"/>
              </w:rPr>
              <w:t xml:space="preserve">C </w:t>
            </w:r>
            <w:r>
              <w:rPr>
                <w:rFonts w:ascii="GHEA Grapalat" w:hAnsi="GHEA Grapalat"/>
                <w:lang w:val="hy-AM"/>
              </w:rPr>
              <w:t>ջերմաստիճանի պայմաններում</w:t>
            </w:r>
          </w:p>
          <w:p w14:paraId="3F1C74D4" w14:textId="77777777" w:rsidR="00540000" w:rsidRPr="00307B81" w:rsidRDefault="00540000" w:rsidP="00540000">
            <w:pPr>
              <w:pStyle w:val="ListParagraph"/>
              <w:numPr>
                <w:ilvl w:val="1"/>
                <w:numId w:val="33"/>
              </w:numPr>
              <w:spacing w:line="276" w:lineRule="auto"/>
              <w:ind w:left="460" w:right="283" w:firstLine="566"/>
              <w:contextualSpacing/>
              <w:rPr>
                <w:rFonts w:ascii="GHEA Grapalat" w:hAnsi="GHEA Grapalat"/>
              </w:rPr>
            </w:pPr>
            <w:r>
              <w:rPr>
                <w:rFonts w:ascii="GHEA Grapalat" w:hAnsi="GHEA Grapalat"/>
                <w:lang w:val="hy-AM"/>
              </w:rPr>
              <w:t xml:space="preserve">Գունափոխանցման գործակիցը՝ </w:t>
            </w:r>
            <w:r>
              <w:rPr>
                <w:rFonts w:ascii="GHEA Grapalat" w:hAnsi="GHEA Grapalat"/>
              </w:rPr>
              <w:t xml:space="preserve">(RA, %) </w:t>
            </w:r>
            <w:r>
              <w:rPr>
                <w:rFonts w:ascii="GHEA Grapalat" w:hAnsi="GHEA Grapalat"/>
                <w:lang w:val="hy-AM"/>
              </w:rPr>
              <w:t>ոչ պակաս 70</w:t>
            </w:r>
          </w:p>
          <w:p w14:paraId="41BAC94C" w14:textId="77777777" w:rsidR="00540000" w:rsidRPr="00764F78" w:rsidRDefault="00540000" w:rsidP="00540000">
            <w:pPr>
              <w:pStyle w:val="ListParagraph"/>
              <w:numPr>
                <w:ilvl w:val="1"/>
                <w:numId w:val="33"/>
              </w:numPr>
              <w:spacing w:line="276" w:lineRule="auto"/>
              <w:ind w:left="460" w:right="283" w:firstLine="566"/>
              <w:contextualSpacing/>
              <w:rPr>
                <w:rFonts w:ascii="GHEA Grapalat" w:hAnsi="GHEA Grapalat"/>
              </w:rPr>
            </w:pPr>
            <w:r>
              <w:rPr>
                <w:rFonts w:ascii="GHEA Grapalat" w:hAnsi="GHEA Grapalat"/>
                <w:lang w:val="hy-AM"/>
              </w:rPr>
              <w:t>Ծառայության ժամկետը՝ առնվազն 30000 ժամ</w:t>
            </w:r>
          </w:p>
          <w:p w14:paraId="075FCC6D" w14:textId="77777777" w:rsidR="00540000" w:rsidRPr="00462E15" w:rsidRDefault="00540000" w:rsidP="003C6BDC">
            <w:pPr>
              <w:spacing w:line="276" w:lineRule="auto"/>
              <w:ind w:left="460" w:right="283" w:firstLine="566"/>
              <w:rPr>
                <w:rFonts w:ascii="GHEA Grapalat" w:hAnsi="GHEA Grapalat"/>
              </w:rPr>
            </w:pPr>
            <w:r w:rsidRPr="00462E15">
              <w:rPr>
                <w:rFonts w:ascii="GHEA Grapalat" w:hAnsi="GHEA Grapalat"/>
              </w:rPr>
              <w:t>4.</w:t>
            </w:r>
            <w:r w:rsidRPr="00462E15">
              <w:rPr>
                <w:rFonts w:ascii="GHEA Grapalat" w:hAnsi="GHEA Grapalat"/>
              </w:rPr>
              <w:tab/>
            </w:r>
            <w:r w:rsidRPr="000655DB">
              <w:rPr>
                <w:rFonts w:ascii="GHEA Grapalat" w:hAnsi="GHEA Grapalat"/>
                <w:b/>
              </w:rPr>
              <w:t>Տեղադրման համակարգ</w:t>
            </w:r>
          </w:p>
          <w:p w14:paraId="01321352" w14:textId="77777777" w:rsidR="00540000" w:rsidRPr="000655DB" w:rsidRDefault="00540000" w:rsidP="00540000">
            <w:pPr>
              <w:pStyle w:val="ListParagraph"/>
              <w:numPr>
                <w:ilvl w:val="0"/>
                <w:numId w:val="34"/>
              </w:numPr>
              <w:spacing w:line="276" w:lineRule="auto"/>
              <w:ind w:left="460" w:right="283" w:firstLine="566"/>
              <w:contextualSpacing/>
              <w:rPr>
                <w:rFonts w:ascii="GHEA Grapalat" w:hAnsi="GHEA Grapalat"/>
              </w:rPr>
            </w:pPr>
            <w:r w:rsidRPr="000655DB">
              <w:rPr>
                <w:rFonts w:ascii="GHEA Grapalat" w:hAnsi="GHEA Grapalat"/>
              </w:rPr>
              <w:t>Ճշգրտվող բռնակ՝ 15°-90° անկյունների կարգավորմամբ՝ տարբեր տեղադրումների համար</w:t>
            </w:r>
          </w:p>
          <w:p w14:paraId="791BDA39" w14:textId="2E91FF5F" w:rsidR="00540000" w:rsidRPr="00774682" w:rsidRDefault="00540000" w:rsidP="003C6BDC">
            <w:pPr>
              <w:spacing w:line="276" w:lineRule="auto"/>
              <w:ind w:left="1080" w:right="283"/>
              <w:rPr>
                <w:rFonts w:ascii="GHEA Grapalat" w:hAnsi="GHEA Grapalat"/>
                <w:b/>
              </w:rPr>
            </w:pPr>
            <w:r w:rsidRPr="00774682">
              <w:rPr>
                <w:rFonts w:ascii="GHEA Grapalat" w:hAnsi="GHEA Grapalat"/>
                <w:b/>
              </w:rPr>
              <w:t xml:space="preserve">Չօգտագործված, </w:t>
            </w:r>
            <w:r w:rsidRPr="00774682">
              <w:rPr>
                <w:rFonts w:ascii="GHEA Grapalat" w:hAnsi="GHEA Grapalat"/>
                <w:b/>
                <w:lang w:val="hy-AM"/>
              </w:rPr>
              <w:t xml:space="preserve">առնվազն </w:t>
            </w:r>
            <w:r w:rsidR="00FE1B0E">
              <w:rPr>
                <w:rFonts w:ascii="GHEA Grapalat" w:hAnsi="GHEA Grapalat"/>
                <w:b/>
                <w:lang w:val="hy-AM"/>
              </w:rPr>
              <w:t>202</w:t>
            </w:r>
            <w:r w:rsidR="006F2B18">
              <w:rPr>
                <w:rFonts w:ascii="GHEA Grapalat" w:hAnsi="GHEA Grapalat"/>
                <w:b/>
              </w:rPr>
              <w:t>4</w:t>
            </w:r>
            <w:r w:rsidRPr="00774682">
              <w:rPr>
                <w:rFonts w:ascii="GHEA Grapalat" w:hAnsi="GHEA Grapalat"/>
                <w:b/>
                <w:lang w:val="hy-AM"/>
              </w:rPr>
              <w:t>թ</w:t>
            </w:r>
            <w:r w:rsidRPr="00774682">
              <w:rPr>
                <w:rFonts w:ascii="Cambria Math" w:hAnsi="Cambria Math" w:cs="Cambria Math"/>
                <w:b/>
                <w:lang w:val="hy-AM"/>
              </w:rPr>
              <w:t>․</w:t>
            </w:r>
            <w:r w:rsidRPr="00774682">
              <w:rPr>
                <w:rFonts w:ascii="GHEA Grapalat" w:hAnsi="GHEA Grapalat"/>
                <w:b/>
                <w:lang w:val="hy-AM"/>
              </w:rPr>
              <w:t xml:space="preserve"> արտադրության</w:t>
            </w:r>
            <w:r w:rsidRPr="00774682">
              <w:rPr>
                <w:rFonts w:ascii="GHEA Grapalat" w:hAnsi="GHEA Grapalat"/>
                <w:b/>
              </w:rPr>
              <w:t>:</w:t>
            </w:r>
          </w:p>
          <w:p w14:paraId="3C8FA7B5" w14:textId="2C1B64BD" w:rsidR="00540000" w:rsidRPr="004E12FE" w:rsidRDefault="00540000" w:rsidP="003C6BDC">
            <w:pPr>
              <w:spacing w:line="276" w:lineRule="auto"/>
              <w:ind w:left="1080" w:right="283"/>
              <w:rPr>
                <w:rFonts w:ascii="GHEA Grapalat" w:hAnsi="GHEA Grapalat"/>
                <w:b/>
              </w:rPr>
            </w:pPr>
            <w:r w:rsidRPr="00774682">
              <w:rPr>
                <w:rFonts w:ascii="GHEA Grapalat" w:hAnsi="GHEA Grapalat"/>
                <w:b/>
                <w:lang w:val="hy-AM"/>
              </w:rPr>
              <w:t>Առնվազն 3 տարի երաշխիքային ժամկետ</w:t>
            </w:r>
            <w:r w:rsidR="004E12FE">
              <w:rPr>
                <w:rFonts w:ascii="GHEA Grapalat" w:hAnsi="GHEA Grapalat"/>
                <w:b/>
              </w:rPr>
              <w:t>:</w:t>
            </w:r>
          </w:p>
          <w:p w14:paraId="6E219874" w14:textId="77777777" w:rsidR="00540000" w:rsidRPr="008A2D5E" w:rsidRDefault="00540000" w:rsidP="003C6BDC">
            <w:pPr>
              <w:spacing w:line="276" w:lineRule="auto"/>
              <w:ind w:left="460" w:right="283" w:firstLine="566"/>
              <w:jc w:val="both"/>
              <w:rPr>
                <w:rFonts w:ascii="GHEA Grapalat" w:hAnsi="GHEA Grapalat"/>
                <w:b/>
              </w:rPr>
            </w:pPr>
            <w:r w:rsidRPr="004D32C6">
              <w:rPr>
                <w:rFonts w:ascii="GHEA Grapalat" w:hAnsi="GHEA Grapalat"/>
                <w:b/>
                <w:lang w:val="hy-AM"/>
              </w:rPr>
              <w:t>Վաճառողը մատակարարված ապրանքի հետ միասին ներկայացնում</w:t>
            </w:r>
            <w:r w:rsidRPr="004D32C6">
              <w:rPr>
                <w:rFonts w:ascii="Calibri" w:hAnsi="Calibri" w:cs="Calibri"/>
                <w:b/>
                <w:lang w:val="hy-AM"/>
              </w:rPr>
              <w:t> </w:t>
            </w:r>
            <w:r w:rsidRPr="004D32C6">
              <w:rPr>
                <w:rFonts w:ascii="GHEA Grapalat" w:hAnsi="GHEA Grapalat"/>
                <w:b/>
                <w:lang w:val="hy-AM"/>
              </w:rPr>
              <w:t xml:space="preserve"> է երաշխիքային կտրոնը</w:t>
            </w:r>
            <w:r>
              <w:rPr>
                <w:rFonts w:ascii="GHEA Grapalat" w:hAnsi="GHEA Grapalat"/>
                <w:b/>
              </w:rPr>
              <w:t>:</w:t>
            </w:r>
          </w:p>
          <w:p w14:paraId="219BFDEF" w14:textId="77777777" w:rsidR="00540000" w:rsidRDefault="00540000" w:rsidP="004E12FE">
            <w:pPr>
              <w:spacing w:line="276" w:lineRule="auto"/>
              <w:ind w:left="460" w:right="283" w:firstLine="566"/>
              <w:jc w:val="both"/>
              <w:rPr>
                <w:rFonts w:ascii="GHEA Grapalat" w:hAnsi="GHEA Grapalat"/>
                <w:b/>
                <w:bCs/>
                <w:sz w:val="28"/>
                <w:szCs w:val="28"/>
                <w:lang w:val="hy-AM"/>
              </w:rPr>
            </w:pPr>
          </w:p>
        </w:tc>
      </w:tr>
    </w:tbl>
    <w:p w14:paraId="003C8D05" w14:textId="77777777" w:rsidR="00540000" w:rsidRDefault="00540000" w:rsidP="00540000">
      <w:pPr>
        <w:ind w:left="360"/>
        <w:jc w:val="center"/>
        <w:rPr>
          <w:rFonts w:ascii="GHEA Grapalat" w:hAnsi="GHEA Grapalat"/>
          <w:b/>
          <w:bCs/>
          <w:sz w:val="28"/>
          <w:szCs w:val="28"/>
          <w:lang w:val="hy-AM"/>
        </w:rPr>
      </w:pPr>
    </w:p>
    <w:p w14:paraId="15CBB780" w14:textId="77777777" w:rsidR="008A7AD8" w:rsidRDefault="008A7AD8" w:rsidP="00540000">
      <w:pPr>
        <w:ind w:left="360"/>
        <w:jc w:val="center"/>
        <w:rPr>
          <w:rFonts w:ascii="GHEA Grapalat" w:hAnsi="GHEA Grapalat"/>
          <w:b/>
          <w:bCs/>
          <w:sz w:val="28"/>
          <w:szCs w:val="28"/>
          <w:lang w:val="hy-AM"/>
        </w:rPr>
      </w:pPr>
    </w:p>
    <w:p w14:paraId="02B0E1F2" w14:textId="60A3D80B" w:rsidR="00540000" w:rsidRDefault="00540000" w:rsidP="00045227">
      <w:pPr>
        <w:pStyle w:val="Title"/>
        <w:widowControl w:val="0"/>
        <w:autoSpaceDE w:val="0"/>
        <w:autoSpaceDN w:val="0"/>
        <w:spacing w:before="20"/>
        <w:ind w:left="993" w:right="55"/>
        <w:jc w:val="left"/>
        <w:rPr>
          <w:rFonts w:ascii="GHEA Grapalat" w:hAnsi="GHEA Grapalat"/>
          <w:b/>
          <w:bCs/>
          <w:sz w:val="28"/>
          <w:szCs w:val="28"/>
          <w:lang w:val="hy-AM"/>
        </w:rPr>
      </w:pPr>
      <w:r w:rsidRPr="00E979A6">
        <w:rPr>
          <w:rFonts w:ascii="GHEA Grapalat" w:eastAsiaTheme="minorHAnsi" w:hAnsi="GHEA Grapalat" w:cstheme="minorBidi"/>
          <w:b/>
          <w:bCs/>
          <w:sz w:val="28"/>
          <w:szCs w:val="28"/>
          <w:lang w:val="hy-AM"/>
        </w:rPr>
        <w:t>5</w:t>
      </w:r>
      <w:r w:rsidRPr="008A7AD8">
        <w:rPr>
          <w:rFonts w:ascii="GHEA Grapalat" w:eastAsiaTheme="minorHAnsi" w:hAnsi="GHEA Grapalat" w:cstheme="minorBidi"/>
          <w:b/>
          <w:bCs/>
          <w:sz w:val="28"/>
          <w:szCs w:val="28"/>
          <w:lang w:val="hy-AM"/>
        </w:rPr>
        <w:t xml:space="preserve">.  </w:t>
      </w:r>
      <w:r w:rsidRPr="00E979A6">
        <w:rPr>
          <w:rFonts w:ascii="GHEA Grapalat" w:eastAsiaTheme="minorHAnsi" w:hAnsi="GHEA Grapalat" w:cstheme="minorBidi"/>
          <w:b/>
          <w:bCs/>
          <w:sz w:val="28"/>
          <w:szCs w:val="28"/>
          <w:lang w:val="hy-AM"/>
        </w:rPr>
        <w:t>5</w:t>
      </w:r>
      <w:r w:rsidRPr="008A7AD8">
        <w:rPr>
          <w:rFonts w:ascii="GHEA Grapalat" w:eastAsiaTheme="minorHAnsi" w:hAnsi="GHEA Grapalat" w:cstheme="minorBidi"/>
          <w:b/>
          <w:bCs/>
          <w:sz w:val="28"/>
          <w:szCs w:val="28"/>
          <w:lang w:val="hy-AM"/>
        </w:rPr>
        <w:t xml:space="preserve">-րդ Չափաբաժին, Լուսարձակ LED </w:t>
      </w:r>
      <w:r w:rsidRPr="00E979A6">
        <w:rPr>
          <w:rFonts w:ascii="GHEA Grapalat" w:eastAsiaTheme="minorHAnsi" w:hAnsi="GHEA Grapalat" w:cstheme="minorBidi"/>
          <w:b/>
          <w:bCs/>
          <w:sz w:val="28"/>
          <w:szCs w:val="28"/>
          <w:lang w:val="hy-AM"/>
        </w:rPr>
        <w:t>10</w:t>
      </w:r>
      <w:r w:rsidRPr="008A7AD8">
        <w:rPr>
          <w:rFonts w:ascii="GHEA Grapalat" w:eastAsiaTheme="minorHAnsi" w:hAnsi="GHEA Grapalat" w:cstheme="minorBidi"/>
          <w:b/>
          <w:bCs/>
          <w:sz w:val="28"/>
          <w:szCs w:val="28"/>
          <w:lang w:val="hy-AM"/>
        </w:rPr>
        <w:t xml:space="preserve">0 վտ հեռահար լույսով </w:t>
      </w:r>
    </w:p>
    <w:p w14:paraId="333AE455" w14:textId="77777777" w:rsidR="008A7AD8" w:rsidRPr="008A7AD8" w:rsidRDefault="008A7AD8" w:rsidP="00045227">
      <w:pPr>
        <w:pStyle w:val="Title"/>
        <w:widowControl w:val="0"/>
        <w:autoSpaceDE w:val="0"/>
        <w:autoSpaceDN w:val="0"/>
        <w:spacing w:before="20"/>
        <w:ind w:left="993" w:right="55"/>
        <w:jc w:val="left"/>
        <w:rPr>
          <w:rFonts w:ascii="GHEA Grapalat" w:hAnsi="GHEA Grapalat"/>
          <w:b/>
          <w:sz w:val="22"/>
          <w:lang w:val="hy-AM"/>
        </w:rPr>
      </w:pPr>
    </w:p>
    <w:tbl>
      <w:tblPr>
        <w:tblStyle w:val="TableGrid"/>
        <w:tblW w:w="0" w:type="auto"/>
        <w:tblLook w:val="04A0" w:firstRow="1" w:lastRow="0" w:firstColumn="1" w:lastColumn="0" w:noHBand="0" w:noVBand="1"/>
      </w:tblPr>
      <w:tblGrid>
        <w:gridCol w:w="10250"/>
      </w:tblGrid>
      <w:tr w:rsidR="00540000" w:rsidRPr="00D85FD3" w14:paraId="7C8A2F6C" w14:textId="77777777" w:rsidTr="003C6BDC">
        <w:tc>
          <w:tcPr>
            <w:tcW w:w="10564" w:type="dxa"/>
          </w:tcPr>
          <w:p w14:paraId="56D8A09C" w14:textId="77777777" w:rsidR="00540000" w:rsidRPr="00E979A6" w:rsidRDefault="00540000" w:rsidP="003C6BDC">
            <w:pPr>
              <w:spacing w:line="276" w:lineRule="auto"/>
              <w:ind w:left="567" w:firstLine="567"/>
              <w:rPr>
                <w:rFonts w:ascii="GHEA Grapalat" w:hAnsi="GHEA Grapalat"/>
                <w:lang w:val="hy-AM"/>
              </w:rPr>
            </w:pPr>
          </w:p>
          <w:p w14:paraId="4F965425" w14:textId="77777777" w:rsidR="00540000" w:rsidRPr="00462E15" w:rsidRDefault="00540000" w:rsidP="003C6BDC">
            <w:pPr>
              <w:spacing w:line="276" w:lineRule="auto"/>
              <w:ind w:left="567" w:firstLine="567"/>
              <w:rPr>
                <w:rFonts w:ascii="GHEA Grapalat" w:hAnsi="GHEA Grapalat"/>
              </w:rPr>
            </w:pPr>
            <w:r w:rsidRPr="00462E15">
              <w:rPr>
                <w:rFonts w:ascii="GHEA Grapalat" w:hAnsi="GHEA Grapalat"/>
              </w:rPr>
              <w:t>1.</w:t>
            </w:r>
            <w:r w:rsidRPr="00462E15">
              <w:rPr>
                <w:rFonts w:ascii="GHEA Grapalat" w:hAnsi="GHEA Grapalat"/>
              </w:rPr>
              <w:tab/>
            </w:r>
            <w:r w:rsidRPr="00462E15">
              <w:rPr>
                <w:rFonts w:ascii="GHEA Grapalat" w:hAnsi="GHEA Grapalat"/>
                <w:b/>
              </w:rPr>
              <w:t>Իրան</w:t>
            </w:r>
          </w:p>
          <w:p w14:paraId="5526E742" w14:textId="77777777" w:rsidR="00540000" w:rsidRPr="000655DB" w:rsidRDefault="00540000" w:rsidP="00540000">
            <w:pPr>
              <w:pStyle w:val="ListParagraph"/>
              <w:numPr>
                <w:ilvl w:val="1"/>
                <w:numId w:val="31"/>
              </w:numPr>
              <w:spacing w:line="276" w:lineRule="auto"/>
              <w:ind w:left="567" w:firstLine="567"/>
              <w:contextualSpacing/>
              <w:rPr>
                <w:rFonts w:ascii="GHEA Grapalat" w:hAnsi="GHEA Grapalat"/>
              </w:rPr>
            </w:pPr>
            <w:r w:rsidRPr="000655DB">
              <w:rPr>
                <w:rFonts w:ascii="GHEA Grapalat" w:hAnsi="GHEA Grapalat"/>
              </w:rPr>
              <w:t>Նյութ</w:t>
            </w:r>
            <w:r w:rsidRPr="000655DB">
              <w:rPr>
                <w:rFonts w:ascii="GHEA Grapalat" w:hAnsi="GHEA Grapalat"/>
                <w:lang w:val="hy-AM"/>
              </w:rPr>
              <w:t>ը</w:t>
            </w:r>
            <w:r w:rsidRPr="000655DB">
              <w:rPr>
                <w:rFonts w:ascii="GHEA Grapalat" w:hAnsi="GHEA Grapalat"/>
              </w:rPr>
              <w:t>՝ ալյումինե կամ դյուրալյումինե,</w:t>
            </w:r>
          </w:p>
          <w:p w14:paraId="5082A452" w14:textId="77777777" w:rsidR="00540000" w:rsidRPr="000655DB" w:rsidRDefault="00540000" w:rsidP="00540000">
            <w:pPr>
              <w:pStyle w:val="ListParagraph"/>
              <w:numPr>
                <w:ilvl w:val="1"/>
                <w:numId w:val="31"/>
              </w:numPr>
              <w:spacing w:line="276" w:lineRule="auto"/>
              <w:ind w:left="567" w:firstLine="567"/>
              <w:contextualSpacing/>
              <w:rPr>
                <w:rFonts w:ascii="GHEA Grapalat" w:hAnsi="GHEA Grapalat"/>
              </w:rPr>
            </w:pPr>
            <w:r w:rsidRPr="000655DB">
              <w:rPr>
                <w:rFonts w:ascii="GHEA Grapalat" w:hAnsi="GHEA Grapalat"/>
              </w:rPr>
              <w:t>Առավելագույն երկարությունը՝ 330 մմ, առավելագույն լայնությունը՝ 270մմ</w:t>
            </w:r>
          </w:p>
          <w:p w14:paraId="3EE6B35C" w14:textId="77777777" w:rsidR="00540000" w:rsidRPr="000655DB" w:rsidRDefault="00540000" w:rsidP="00540000">
            <w:pPr>
              <w:pStyle w:val="ListParagraph"/>
              <w:numPr>
                <w:ilvl w:val="1"/>
                <w:numId w:val="31"/>
              </w:numPr>
              <w:spacing w:line="276" w:lineRule="auto"/>
              <w:ind w:left="567" w:firstLine="567"/>
              <w:contextualSpacing/>
              <w:rPr>
                <w:rFonts w:ascii="GHEA Grapalat" w:hAnsi="GHEA Grapalat"/>
              </w:rPr>
            </w:pPr>
            <w:r w:rsidRPr="000655DB">
              <w:rPr>
                <w:rFonts w:ascii="GHEA Grapalat" w:hAnsi="GHEA Grapalat"/>
              </w:rPr>
              <w:t xml:space="preserve">Արտաքին ազդեցության պաշտպանվածության գործակիցը՝ </w:t>
            </w:r>
            <w:r>
              <w:rPr>
                <w:rFonts w:ascii="GHEA Grapalat" w:hAnsi="GHEA Grapalat"/>
              </w:rPr>
              <w:t>առ</w:t>
            </w:r>
            <w:r>
              <w:rPr>
                <w:rFonts w:ascii="GHEA Grapalat" w:hAnsi="GHEA Grapalat"/>
                <w:lang w:val="hy-AM"/>
              </w:rPr>
              <w:t>նվազն</w:t>
            </w:r>
            <w:r w:rsidRPr="000655DB">
              <w:rPr>
                <w:rFonts w:ascii="GHEA Grapalat" w:hAnsi="GHEA Grapalat"/>
              </w:rPr>
              <w:t xml:space="preserve"> IP65</w:t>
            </w:r>
          </w:p>
          <w:p w14:paraId="337B9488" w14:textId="77777777" w:rsidR="00540000" w:rsidRPr="000655DB" w:rsidRDefault="00540000" w:rsidP="00540000">
            <w:pPr>
              <w:pStyle w:val="ListParagraph"/>
              <w:numPr>
                <w:ilvl w:val="1"/>
                <w:numId w:val="31"/>
              </w:numPr>
              <w:spacing w:line="276" w:lineRule="auto"/>
              <w:ind w:left="567" w:firstLine="567"/>
              <w:contextualSpacing/>
              <w:rPr>
                <w:rFonts w:ascii="GHEA Grapalat" w:hAnsi="GHEA Grapalat"/>
              </w:rPr>
            </w:pPr>
            <w:r w:rsidRPr="000655DB">
              <w:rPr>
                <w:rFonts w:ascii="GHEA Grapalat" w:hAnsi="GHEA Grapalat"/>
                <w:lang w:val="hy-AM"/>
              </w:rPr>
              <w:t>Գունային ջերմաստիճանը՝</w:t>
            </w:r>
            <w:r>
              <w:rPr>
                <w:rFonts w:ascii="GHEA Grapalat" w:hAnsi="GHEA Grapalat"/>
              </w:rPr>
              <w:t xml:space="preserve"> 4</w:t>
            </w:r>
            <w:r w:rsidRPr="000655DB">
              <w:rPr>
                <w:rFonts w:ascii="GHEA Grapalat" w:hAnsi="GHEA Grapalat"/>
              </w:rPr>
              <w:t>000</w:t>
            </w:r>
            <w:r>
              <w:rPr>
                <w:rFonts w:ascii="GHEA Grapalat" w:hAnsi="GHEA Grapalat"/>
                <w:lang w:val="hy-AM"/>
              </w:rPr>
              <w:t>-4500Կ</w:t>
            </w:r>
            <w:r w:rsidRPr="000655DB">
              <w:rPr>
                <w:rFonts w:ascii="GHEA Grapalat" w:hAnsi="GHEA Grapalat"/>
              </w:rPr>
              <w:tab/>
            </w:r>
          </w:p>
          <w:p w14:paraId="26FE0385" w14:textId="77777777" w:rsidR="00540000" w:rsidRPr="00462E15" w:rsidRDefault="00540000" w:rsidP="003C6BDC">
            <w:pPr>
              <w:spacing w:line="276" w:lineRule="auto"/>
              <w:ind w:left="567" w:firstLine="567"/>
              <w:rPr>
                <w:rFonts w:ascii="GHEA Grapalat" w:hAnsi="GHEA Grapalat"/>
              </w:rPr>
            </w:pPr>
            <w:r w:rsidRPr="00462E15">
              <w:rPr>
                <w:rFonts w:ascii="GHEA Grapalat" w:hAnsi="GHEA Grapalat"/>
              </w:rPr>
              <w:t>2.</w:t>
            </w:r>
            <w:r w:rsidRPr="00462E15">
              <w:rPr>
                <w:rFonts w:ascii="GHEA Grapalat" w:hAnsi="GHEA Grapalat"/>
              </w:rPr>
              <w:tab/>
            </w:r>
            <w:r w:rsidRPr="0054664A">
              <w:rPr>
                <w:rFonts w:ascii="GHEA Grapalat" w:hAnsi="GHEA Grapalat"/>
                <w:b/>
              </w:rPr>
              <w:t>Լուսարձակման մակերես</w:t>
            </w:r>
          </w:p>
          <w:p w14:paraId="79D9BE2F" w14:textId="77777777" w:rsidR="00540000" w:rsidRPr="000655DB" w:rsidRDefault="00540000" w:rsidP="00540000">
            <w:pPr>
              <w:pStyle w:val="ListParagraph"/>
              <w:numPr>
                <w:ilvl w:val="1"/>
                <w:numId w:val="32"/>
              </w:numPr>
              <w:spacing w:line="276" w:lineRule="auto"/>
              <w:ind w:left="567" w:firstLine="567"/>
              <w:contextualSpacing/>
              <w:rPr>
                <w:rFonts w:ascii="GHEA Grapalat" w:hAnsi="GHEA Grapalat"/>
                <w:lang w:val="hy-AM"/>
              </w:rPr>
            </w:pPr>
            <w:r w:rsidRPr="000655DB">
              <w:rPr>
                <w:rFonts w:ascii="GHEA Grapalat" w:hAnsi="GHEA Grapalat"/>
                <w:lang w:val="hy-AM"/>
              </w:rPr>
              <w:t xml:space="preserve">Օպտիկական </w:t>
            </w:r>
            <w:r>
              <w:rPr>
                <w:rFonts w:ascii="GHEA Grapalat" w:hAnsi="GHEA Grapalat"/>
                <w:lang w:val="hy-AM"/>
              </w:rPr>
              <w:t>ապակի՝ բարձր թափանցիկությամբ</w:t>
            </w:r>
          </w:p>
          <w:p w14:paraId="31620C1C" w14:textId="1C8DCBF7" w:rsidR="00540000" w:rsidRPr="000655DB" w:rsidRDefault="00FA6A38" w:rsidP="00540000">
            <w:pPr>
              <w:pStyle w:val="ListParagraph"/>
              <w:numPr>
                <w:ilvl w:val="1"/>
                <w:numId w:val="32"/>
              </w:numPr>
              <w:spacing w:line="276" w:lineRule="auto"/>
              <w:ind w:left="567" w:firstLine="567"/>
              <w:contextualSpacing/>
              <w:rPr>
                <w:rFonts w:ascii="GHEA Grapalat" w:hAnsi="GHEA Grapalat"/>
                <w:lang w:val="hy-AM"/>
              </w:rPr>
            </w:pPr>
            <w:r>
              <w:rPr>
                <w:rFonts w:ascii="GHEA Grapalat" w:hAnsi="GHEA Grapalat"/>
                <w:lang w:val="hy-AM"/>
              </w:rPr>
              <w:t>Լույսի անկյունը՝ 35-60°</w:t>
            </w:r>
            <w:r w:rsidR="00540000" w:rsidRPr="000655DB">
              <w:rPr>
                <w:rFonts w:ascii="GHEA Grapalat" w:hAnsi="GHEA Grapalat"/>
                <w:lang w:val="hy-AM"/>
              </w:rPr>
              <w:t xml:space="preserve"> կենտրոնացված լուսավորության համար</w:t>
            </w:r>
          </w:p>
          <w:p w14:paraId="19774B8A" w14:textId="77777777" w:rsidR="00540000" w:rsidRPr="000655DB" w:rsidRDefault="00540000" w:rsidP="00540000">
            <w:pPr>
              <w:pStyle w:val="ListParagraph"/>
              <w:numPr>
                <w:ilvl w:val="1"/>
                <w:numId w:val="32"/>
              </w:numPr>
              <w:spacing w:line="276" w:lineRule="auto"/>
              <w:ind w:left="567" w:firstLine="567"/>
              <w:contextualSpacing/>
              <w:rPr>
                <w:rFonts w:ascii="GHEA Grapalat" w:hAnsi="GHEA Grapalat"/>
                <w:lang w:val="hy-AM"/>
              </w:rPr>
            </w:pPr>
            <w:r w:rsidRPr="000655DB">
              <w:rPr>
                <w:rFonts w:ascii="GHEA Grapalat" w:hAnsi="GHEA Grapalat"/>
                <w:lang w:val="hy-AM"/>
              </w:rPr>
              <w:t>Լուսային արդյունավետությունը՝ ոչ պակաս 140 լմ/Վտ</w:t>
            </w:r>
          </w:p>
          <w:p w14:paraId="1099BDE9" w14:textId="77777777" w:rsidR="00540000" w:rsidRPr="00462E15" w:rsidRDefault="00540000" w:rsidP="003C6BDC">
            <w:pPr>
              <w:spacing w:line="276" w:lineRule="auto"/>
              <w:ind w:left="567" w:firstLine="567"/>
              <w:rPr>
                <w:rFonts w:ascii="GHEA Grapalat" w:hAnsi="GHEA Grapalat"/>
              </w:rPr>
            </w:pPr>
            <w:r w:rsidRPr="00462E15">
              <w:rPr>
                <w:rFonts w:ascii="GHEA Grapalat" w:hAnsi="GHEA Grapalat"/>
              </w:rPr>
              <w:t>3.</w:t>
            </w:r>
            <w:r w:rsidRPr="00462E15">
              <w:rPr>
                <w:rFonts w:ascii="GHEA Grapalat" w:hAnsi="GHEA Grapalat"/>
              </w:rPr>
              <w:tab/>
            </w:r>
            <w:r w:rsidRPr="005906CF">
              <w:rPr>
                <w:rFonts w:ascii="GHEA Grapalat" w:hAnsi="GHEA Grapalat"/>
                <w:b/>
              </w:rPr>
              <w:t>Էլեկտրատեխնիկական բնութագրեր</w:t>
            </w:r>
          </w:p>
          <w:p w14:paraId="75173FC6" w14:textId="77777777" w:rsidR="00540000" w:rsidRPr="000655DB" w:rsidRDefault="00540000" w:rsidP="00540000">
            <w:pPr>
              <w:pStyle w:val="ListParagraph"/>
              <w:numPr>
                <w:ilvl w:val="1"/>
                <w:numId w:val="33"/>
              </w:numPr>
              <w:spacing w:line="276" w:lineRule="auto"/>
              <w:ind w:left="567" w:firstLine="567"/>
              <w:contextualSpacing/>
              <w:rPr>
                <w:rFonts w:ascii="GHEA Grapalat" w:hAnsi="GHEA Grapalat"/>
              </w:rPr>
            </w:pPr>
            <w:r w:rsidRPr="000655DB">
              <w:rPr>
                <w:rFonts w:ascii="GHEA Grapalat" w:hAnsi="GHEA Grapalat"/>
              </w:rPr>
              <w:t>LED (Լուսադիոդ)</w:t>
            </w:r>
          </w:p>
          <w:p w14:paraId="17F68E9C" w14:textId="77777777" w:rsidR="00540000" w:rsidRPr="000655DB" w:rsidRDefault="00540000" w:rsidP="00540000">
            <w:pPr>
              <w:pStyle w:val="ListParagraph"/>
              <w:numPr>
                <w:ilvl w:val="1"/>
                <w:numId w:val="33"/>
              </w:numPr>
              <w:spacing w:line="276" w:lineRule="auto"/>
              <w:ind w:left="567" w:firstLine="567"/>
              <w:contextualSpacing/>
              <w:rPr>
                <w:rFonts w:ascii="GHEA Grapalat" w:hAnsi="GHEA Grapalat"/>
                <w:lang w:val="hy-AM"/>
              </w:rPr>
            </w:pPr>
            <w:r w:rsidRPr="000655DB">
              <w:rPr>
                <w:rFonts w:ascii="GHEA Grapalat" w:hAnsi="GHEA Grapalat"/>
              </w:rPr>
              <w:t>Հզորություն</w:t>
            </w:r>
            <w:r>
              <w:rPr>
                <w:rFonts w:ascii="GHEA Grapalat" w:hAnsi="GHEA Grapalat"/>
              </w:rPr>
              <w:t>ը՝</w:t>
            </w:r>
            <w:r w:rsidRPr="000655DB">
              <w:rPr>
                <w:rFonts w:ascii="GHEA Grapalat" w:hAnsi="GHEA Grapalat"/>
              </w:rPr>
              <w:t xml:space="preserve"> 100 Վտ</w:t>
            </w:r>
            <w:r w:rsidRPr="000655DB">
              <w:rPr>
                <w:rFonts w:ascii="GHEA Grapalat" w:hAnsi="GHEA Grapalat"/>
                <w:lang w:val="hy-AM"/>
              </w:rPr>
              <w:t>, թույլատրելի շեղումը՝ + - 5</w:t>
            </w:r>
            <w:r w:rsidRPr="000655DB">
              <w:rPr>
                <w:rFonts w:ascii="GHEA Grapalat" w:hAnsi="GHEA Grapalat"/>
              </w:rPr>
              <w:t>%</w:t>
            </w:r>
          </w:p>
          <w:p w14:paraId="68C9BDED" w14:textId="77777777" w:rsidR="00540000" w:rsidRPr="000655DB" w:rsidRDefault="00540000" w:rsidP="00540000">
            <w:pPr>
              <w:pStyle w:val="ListParagraph"/>
              <w:numPr>
                <w:ilvl w:val="1"/>
                <w:numId w:val="33"/>
              </w:numPr>
              <w:spacing w:line="276" w:lineRule="auto"/>
              <w:ind w:left="567" w:firstLine="567"/>
              <w:contextualSpacing/>
              <w:rPr>
                <w:rFonts w:ascii="GHEA Grapalat" w:hAnsi="GHEA Grapalat"/>
                <w:lang w:val="hy-AM"/>
              </w:rPr>
            </w:pPr>
            <w:r w:rsidRPr="000655DB">
              <w:rPr>
                <w:rFonts w:ascii="GHEA Grapalat" w:hAnsi="GHEA Grapalat"/>
                <w:lang w:val="hy-AM"/>
              </w:rPr>
              <w:t>Մուտքային լարումը՝ առնվազն 200-240 Վ</w:t>
            </w:r>
          </w:p>
          <w:p w14:paraId="1E882356" w14:textId="77777777" w:rsidR="00540000" w:rsidRDefault="00540000" w:rsidP="00540000">
            <w:pPr>
              <w:pStyle w:val="ListParagraph"/>
              <w:numPr>
                <w:ilvl w:val="1"/>
                <w:numId w:val="33"/>
              </w:numPr>
              <w:spacing w:line="276" w:lineRule="auto"/>
              <w:ind w:left="567" w:firstLine="567"/>
              <w:contextualSpacing/>
              <w:rPr>
                <w:rFonts w:ascii="GHEA Grapalat" w:hAnsi="GHEA Grapalat"/>
              </w:rPr>
            </w:pPr>
            <w:r w:rsidRPr="000655DB">
              <w:rPr>
                <w:rFonts w:ascii="GHEA Grapalat" w:hAnsi="GHEA Grapalat"/>
              </w:rPr>
              <w:t>CRI (Color Rendering Index): ≥90</w:t>
            </w:r>
          </w:p>
          <w:p w14:paraId="67C065D8" w14:textId="77777777" w:rsidR="00540000" w:rsidRPr="00A635FB" w:rsidRDefault="00540000" w:rsidP="00540000">
            <w:pPr>
              <w:pStyle w:val="ListParagraph"/>
              <w:numPr>
                <w:ilvl w:val="1"/>
                <w:numId w:val="33"/>
              </w:numPr>
              <w:spacing w:line="276" w:lineRule="auto"/>
              <w:ind w:left="567" w:firstLine="567"/>
              <w:contextualSpacing/>
              <w:rPr>
                <w:rFonts w:ascii="GHEA Grapalat" w:hAnsi="GHEA Grapalat"/>
              </w:rPr>
            </w:pPr>
            <w:r>
              <w:rPr>
                <w:rFonts w:ascii="GHEA Grapalat" w:hAnsi="GHEA Grapalat"/>
                <w:lang w:val="hy-AM"/>
              </w:rPr>
              <w:t>Հաճախականությունը՝ 50</w:t>
            </w:r>
            <w:r>
              <w:rPr>
                <w:rFonts w:ascii="GHEA Grapalat" w:hAnsi="GHEA Grapalat"/>
              </w:rPr>
              <w:t>/</w:t>
            </w:r>
            <w:r>
              <w:rPr>
                <w:rFonts w:ascii="GHEA Grapalat" w:hAnsi="GHEA Grapalat"/>
                <w:lang w:val="hy-AM"/>
              </w:rPr>
              <w:t>60 Հց</w:t>
            </w:r>
          </w:p>
          <w:p w14:paraId="5B0FF3DF" w14:textId="77777777" w:rsidR="00540000" w:rsidRPr="00597C3D" w:rsidRDefault="00540000" w:rsidP="00540000">
            <w:pPr>
              <w:pStyle w:val="ListParagraph"/>
              <w:numPr>
                <w:ilvl w:val="1"/>
                <w:numId w:val="33"/>
              </w:numPr>
              <w:spacing w:line="276" w:lineRule="auto"/>
              <w:ind w:left="567" w:firstLine="567"/>
              <w:contextualSpacing/>
              <w:rPr>
                <w:rFonts w:ascii="GHEA Grapalat" w:hAnsi="GHEA Grapalat"/>
              </w:rPr>
            </w:pPr>
            <w:r>
              <w:rPr>
                <w:rFonts w:ascii="GHEA Grapalat" w:hAnsi="GHEA Grapalat"/>
                <w:lang w:val="hy-AM"/>
              </w:rPr>
              <w:t>Աշխատանքը շրջակա միջավայրի առնվազն -30⁰</w:t>
            </w:r>
            <w:r>
              <w:rPr>
                <w:rFonts w:ascii="GHEA Grapalat" w:hAnsi="GHEA Grapalat"/>
              </w:rPr>
              <w:t>C</w:t>
            </w:r>
            <w:r>
              <w:rPr>
                <w:rFonts w:ascii="GHEA Grapalat" w:hAnsi="GHEA Grapalat"/>
                <w:lang w:val="hy-AM"/>
              </w:rPr>
              <w:t xml:space="preserve"> - + 40⁰</w:t>
            </w:r>
            <w:r>
              <w:rPr>
                <w:rFonts w:ascii="GHEA Grapalat" w:hAnsi="GHEA Grapalat"/>
              </w:rPr>
              <w:t xml:space="preserve">C </w:t>
            </w:r>
            <w:r>
              <w:rPr>
                <w:rFonts w:ascii="GHEA Grapalat" w:hAnsi="GHEA Grapalat"/>
                <w:lang w:val="hy-AM"/>
              </w:rPr>
              <w:t>ջերմաստիճանի պայմաններում</w:t>
            </w:r>
          </w:p>
          <w:p w14:paraId="0E0B9B24" w14:textId="77777777" w:rsidR="00540000" w:rsidRPr="00307B81" w:rsidRDefault="00540000" w:rsidP="00540000">
            <w:pPr>
              <w:pStyle w:val="ListParagraph"/>
              <w:numPr>
                <w:ilvl w:val="1"/>
                <w:numId w:val="33"/>
              </w:numPr>
              <w:spacing w:line="276" w:lineRule="auto"/>
              <w:ind w:left="567" w:firstLine="567"/>
              <w:contextualSpacing/>
              <w:rPr>
                <w:rFonts w:ascii="GHEA Grapalat" w:hAnsi="GHEA Grapalat"/>
              </w:rPr>
            </w:pPr>
            <w:r>
              <w:rPr>
                <w:rFonts w:ascii="GHEA Grapalat" w:hAnsi="GHEA Grapalat"/>
                <w:lang w:val="hy-AM"/>
              </w:rPr>
              <w:t xml:space="preserve">Գունափոխանցման գործակիցը՝ </w:t>
            </w:r>
            <w:r>
              <w:rPr>
                <w:rFonts w:ascii="GHEA Grapalat" w:hAnsi="GHEA Grapalat"/>
              </w:rPr>
              <w:t xml:space="preserve">(RA, %) </w:t>
            </w:r>
            <w:r>
              <w:rPr>
                <w:rFonts w:ascii="GHEA Grapalat" w:hAnsi="GHEA Grapalat"/>
                <w:lang w:val="hy-AM"/>
              </w:rPr>
              <w:t>ոչ պակաս 70</w:t>
            </w:r>
          </w:p>
          <w:p w14:paraId="6E4B617B" w14:textId="77777777" w:rsidR="00540000" w:rsidRPr="00764F78" w:rsidRDefault="00540000" w:rsidP="00540000">
            <w:pPr>
              <w:pStyle w:val="ListParagraph"/>
              <w:numPr>
                <w:ilvl w:val="1"/>
                <w:numId w:val="33"/>
              </w:numPr>
              <w:spacing w:line="276" w:lineRule="auto"/>
              <w:ind w:left="567" w:firstLine="567"/>
              <w:contextualSpacing/>
              <w:rPr>
                <w:rFonts w:ascii="GHEA Grapalat" w:hAnsi="GHEA Grapalat"/>
              </w:rPr>
            </w:pPr>
            <w:r>
              <w:rPr>
                <w:rFonts w:ascii="GHEA Grapalat" w:hAnsi="GHEA Grapalat"/>
                <w:lang w:val="hy-AM"/>
              </w:rPr>
              <w:t>Ծառայության ժամկետը՝ առնվազն 30000 ժամ</w:t>
            </w:r>
          </w:p>
          <w:p w14:paraId="5CE7AEBB" w14:textId="77777777" w:rsidR="00540000" w:rsidRPr="00462E15" w:rsidRDefault="00540000" w:rsidP="003C6BDC">
            <w:pPr>
              <w:spacing w:line="276" w:lineRule="auto"/>
              <w:ind w:left="567" w:firstLine="567"/>
              <w:rPr>
                <w:rFonts w:ascii="GHEA Grapalat" w:hAnsi="GHEA Grapalat"/>
              </w:rPr>
            </w:pPr>
            <w:r w:rsidRPr="00462E15">
              <w:rPr>
                <w:rFonts w:ascii="GHEA Grapalat" w:hAnsi="GHEA Grapalat"/>
              </w:rPr>
              <w:t>4.</w:t>
            </w:r>
            <w:r w:rsidRPr="00462E15">
              <w:rPr>
                <w:rFonts w:ascii="GHEA Grapalat" w:hAnsi="GHEA Grapalat"/>
              </w:rPr>
              <w:tab/>
            </w:r>
            <w:r w:rsidRPr="000655DB">
              <w:rPr>
                <w:rFonts w:ascii="GHEA Grapalat" w:hAnsi="GHEA Grapalat"/>
                <w:b/>
              </w:rPr>
              <w:t>Տեղադրման համակարգ</w:t>
            </w:r>
          </w:p>
          <w:p w14:paraId="3F27304C" w14:textId="77777777" w:rsidR="00540000" w:rsidRPr="000655DB" w:rsidRDefault="00540000" w:rsidP="00540000">
            <w:pPr>
              <w:pStyle w:val="ListParagraph"/>
              <w:numPr>
                <w:ilvl w:val="0"/>
                <w:numId w:val="34"/>
              </w:numPr>
              <w:spacing w:line="276" w:lineRule="auto"/>
              <w:ind w:left="567" w:firstLine="567"/>
              <w:contextualSpacing/>
              <w:rPr>
                <w:rFonts w:ascii="GHEA Grapalat" w:hAnsi="GHEA Grapalat"/>
              </w:rPr>
            </w:pPr>
            <w:r w:rsidRPr="000655DB">
              <w:rPr>
                <w:rFonts w:ascii="GHEA Grapalat" w:hAnsi="GHEA Grapalat"/>
              </w:rPr>
              <w:t>Ճշգրտվող բռնակ՝ 15°-90° անկյունների կարգավորմամբ՝ տարբեր տեղադրումների համար</w:t>
            </w:r>
          </w:p>
          <w:p w14:paraId="5D74B0D2" w14:textId="77777777" w:rsidR="00540000" w:rsidRPr="000655DB" w:rsidRDefault="00540000" w:rsidP="003C6BDC">
            <w:pPr>
              <w:spacing w:line="276" w:lineRule="auto"/>
              <w:ind w:left="567" w:firstLine="567"/>
              <w:rPr>
                <w:rFonts w:ascii="GHEA Grapalat" w:hAnsi="GHEA Grapalat"/>
                <w:lang w:val="hy-AM"/>
              </w:rPr>
            </w:pPr>
          </w:p>
          <w:p w14:paraId="60B040A1" w14:textId="142222FB" w:rsidR="00540000" w:rsidRPr="00E979A6" w:rsidRDefault="00540000" w:rsidP="003C6BDC">
            <w:pPr>
              <w:spacing w:line="276" w:lineRule="auto"/>
              <w:ind w:left="1080" w:right="283"/>
              <w:rPr>
                <w:rFonts w:ascii="GHEA Grapalat" w:hAnsi="GHEA Grapalat"/>
                <w:b/>
                <w:lang w:val="hy-AM"/>
              </w:rPr>
            </w:pPr>
            <w:r w:rsidRPr="00E979A6">
              <w:rPr>
                <w:rFonts w:ascii="GHEA Grapalat" w:hAnsi="GHEA Grapalat"/>
                <w:b/>
                <w:lang w:val="hy-AM"/>
              </w:rPr>
              <w:t xml:space="preserve">Չօգտագործված, </w:t>
            </w:r>
            <w:r w:rsidRPr="00774682">
              <w:rPr>
                <w:rFonts w:ascii="GHEA Grapalat" w:hAnsi="GHEA Grapalat"/>
                <w:b/>
                <w:lang w:val="hy-AM"/>
              </w:rPr>
              <w:t xml:space="preserve">առնվազն </w:t>
            </w:r>
            <w:r w:rsidR="00FE1B0E">
              <w:rPr>
                <w:rFonts w:ascii="GHEA Grapalat" w:hAnsi="GHEA Grapalat"/>
                <w:b/>
                <w:lang w:val="hy-AM"/>
              </w:rPr>
              <w:t>202</w:t>
            </w:r>
            <w:r w:rsidR="006F2B18" w:rsidRPr="00FC1C35">
              <w:rPr>
                <w:rFonts w:ascii="GHEA Grapalat" w:hAnsi="GHEA Grapalat"/>
                <w:b/>
                <w:lang w:val="hy-AM"/>
              </w:rPr>
              <w:t>4</w:t>
            </w:r>
            <w:r w:rsidRPr="00774682">
              <w:rPr>
                <w:rFonts w:ascii="GHEA Grapalat" w:hAnsi="GHEA Grapalat"/>
                <w:b/>
                <w:lang w:val="hy-AM"/>
              </w:rPr>
              <w:t>թ</w:t>
            </w:r>
            <w:r w:rsidRPr="00774682">
              <w:rPr>
                <w:rFonts w:ascii="Cambria Math" w:hAnsi="Cambria Math" w:cs="Cambria Math"/>
                <w:b/>
                <w:lang w:val="hy-AM"/>
              </w:rPr>
              <w:t>․</w:t>
            </w:r>
            <w:r w:rsidRPr="00774682">
              <w:rPr>
                <w:rFonts w:ascii="GHEA Grapalat" w:hAnsi="GHEA Grapalat"/>
                <w:b/>
                <w:lang w:val="hy-AM"/>
              </w:rPr>
              <w:t xml:space="preserve"> արտադրության</w:t>
            </w:r>
            <w:r w:rsidRPr="00E979A6">
              <w:rPr>
                <w:rFonts w:ascii="GHEA Grapalat" w:hAnsi="GHEA Grapalat"/>
                <w:b/>
                <w:lang w:val="hy-AM"/>
              </w:rPr>
              <w:t>:</w:t>
            </w:r>
          </w:p>
          <w:p w14:paraId="64AC403F" w14:textId="50035D34" w:rsidR="00540000" w:rsidRPr="00E979A6" w:rsidRDefault="00540000" w:rsidP="003C6BDC">
            <w:pPr>
              <w:spacing w:line="276" w:lineRule="auto"/>
              <w:ind w:left="1080" w:right="283"/>
              <w:rPr>
                <w:rFonts w:ascii="GHEA Grapalat" w:hAnsi="GHEA Grapalat"/>
                <w:b/>
                <w:lang w:val="hy-AM"/>
              </w:rPr>
            </w:pPr>
            <w:r w:rsidRPr="00774682">
              <w:rPr>
                <w:rFonts w:ascii="GHEA Grapalat" w:hAnsi="GHEA Grapalat"/>
                <w:b/>
                <w:lang w:val="hy-AM"/>
              </w:rPr>
              <w:lastRenderedPageBreak/>
              <w:t>Առնվազն 3 տարի երաշխիքային ժամկետ</w:t>
            </w:r>
            <w:r w:rsidR="004E12FE" w:rsidRPr="00E979A6">
              <w:rPr>
                <w:rFonts w:ascii="GHEA Grapalat" w:hAnsi="GHEA Grapalat"/>
                <w:b/>
                <w:lang w:val="hy-AM"/>
              </w:rPr>
              <w:t>:</w:t>
            </w:r>
          </w:p>
          <w:p w14:paraId="3F298FF9" w14:textId="77777777" w:rsidR="00540000" w:rsidRPr="00E979A6" w:rsidRDefault="00540000" w:rsidP="003C6BDC">
            <w:pPr>
              <w:spacing w:line="276" w:lineRule="auto"/>
              <w:ind w:left="460" w:right="283" w:firstLine="566"/>
              <w:jc w:val="both"/>
              <w:rPr>
                <w:rFonts w:ascii="GHEA Grapalat" w:hAnsi="GHEA Grapalat"/>
                <w:b/>
                <w:lang w:val="hy-AM"/>
              </w:rPr>
            </w:pPr>
            <w:r w:rsidRPr="004D32C6">
              <w:rPr>
                <w:rFonts w:ascii="GHEA Grapalat" w:hAnsi="GHEA Grapalat"/>
                <w:b/>
                <w:lang w:val="hy-AM"/>
              </w:rPr>
              <w:t>Վաճառողը մատակարարված ապրանքի հետ միասին ներկայացնում</w:t>
            </w:r>
            <w:r w:rsidRPr="004D32C6">
              <w:rPr>
                <w:rFonts w:ascii="Calibri" w:hAnsi="Calibri" w:cs="Calibri"/>
                <w:b/>
                <w:lang w:val="hy-AM"/>
              </w:rPr>
              <w:t> </w:t>
            </w:r>
            <w:r w:rsidRPr="004D32C6">
              <w:rPr>
                <w:rFonts w:ascii="GHEA Grapalat" w:hAnsi="GHEA Grapalat"/>
                <w:b/>
                <w:lang w:val="hy-AM"/>
              </w:rPr>
              <w:t xml:space="preserve"> է երաշխիքային կտրոնը</w:t>
            </w:r>
            <w:r w:rsidRPr="00E979A6">
              <w:rPr>
                <w:rFonts w:ascii="GHEA Grapalat" w:hAnsi="GHEA Grapalat"/>
                <w:b/>
                <w:lang w:val="hy-AM"/>
              </w:rPr>
              <w:t>:</w:t>
            </w:r>
          </w:p>
          <w:p w14:paraId="62E4BF42" w14:textId="77777777" w:rsidR="00540000" w:rsidRDefault="00540000" w:rsidP="004E12FE">
            <w:pPr>
              <w:spacing w:line="276" w:lineRule="auto"/>
              <w:ind w:left="460" w:right="283" w:firstLine="566"/>
              <w:jc w:val="both"/>
              <w:rPr>
                <w:rFonts w:ascii="GHEA Grapalat" w:hAnsi="GHEA Grapalat"/>
                <w:lang w:val="hy-AM"/>
              </w:rPr>
            </w:pPr>
          </w:p>
        </w:tc>
      </w:tr>
    </w:tbl>
    <w:p w14:paraId="5C4A4A61" w14:textId="77777777" w:rsidR="00540000" w:rsidRDefault="00540000" w:rsidP="00540000">
      <w:pPr>
        <w:rPr>
          <w:rFonts w:ascii="GHEA Grapalat" w:hAnsi="GHEA Grapalat"/>
          <w:sz w:val="22"/>
          <w:lang w:val="hy-AM"/>
        </w:rPr>
      </w:pPr>
    </w:p>
    <w:p w14:paraId="434B6A2A" w14:textId="77777777" w:rsidR="008A7AD8" w:rsidRDefault="008A7AD8" w:rsidP="00540000">
      <w:pPr>
        <w:rPr>
          <w:rFonts w:ascii="GHEA Grapalat" w:hAnsi="GHEA Grapalat"/>
          <w:sz w:val="22"/>
          <w:lang w:val="hy-AM"/>
        </w:rPr>
      </w:pPr>
    </w:p>
    <w:p w14:paraId="09EA1F19" w14:textId="08A3FA03" w:rsidR="00540000" w:rsidRPr="008A7AD8" w:rsidRDefault="00540000" w:rsidP="008A7AD8">
      <w:pPr>
        <w:pStyle w:val="Title"/>
        <w:widowControl w:val="0"/>
        <w:autoSpaceDE w:val="0"/>
        <w:autoSpaceDN w:val="0"/>
        <w:spacing w:before="20"/>
        <w:ind w:left="993" w:right="55"/>
        <w:jc w:val="left"/>
        <w:rPr>
          <w:rFonts w:ascii="GHEA Grapalat" w:hAnsi="GHEA Grapalat"/>
          <w:b/>
          <w:bCs/>
          <w:sz w:val="28"/>
          <w:szCs w:val="28"/>
          <w:lang w:val="hy-AM"/>
        </w:rPr>
      </w:pPr>
      <w:r w:rsidRPr="008A7AD8">
        <w:rPr>
          <w:rFonts w:ascii="GHEA Grapalat" w:eastAsiaTheme="minorHAnsi" w:hAnsi="GHEA Grapalat" w:cstheme="minorBidi"/>
          <w:b/>
          <w:bCs/>
          <w:sz w:val="28"/>
          <w:szCs w:val="28"/>
          <w:lang w:val="hy-AM"/>
        </w:rPr>
        <w:t xml:space="preserve">6.  6-րդ Չափաբաժին,  Լուսարձակ LED </w:t>
      </w:r>
      <w:r w:rsidRPr="00E979A6">
        <w:rPr>
          <w:rFonts w:ascii="GHEA Grapalat" w:eastAsiaTheme="minorHAnsi" w:hAnsi="GHEA Grapalat" w:cstheme="minorBidi"/>
          <w:b/>
          <w:bCs/>
          <w:sz w:val="28"/>
          <w:szCs w:val="28"/>
          <w:lang w:val="hy-AM"/>
        </w:rPr>
        <w:t>40</w:t>
      </w:r>
      <w:r w:rsidRPr="008A7AD8">
        <w:rPr>
          <w:rFonts w:ascii="GHEA Grapalat" w:eastAsiaTheme="minorHAnsi" w:hAnsi="GHEA Grapalat" w:cstheme="minorBidi"/>
          <w:b/>
          <w:bCs/>
          <w:sz w:val="28"/>
          <w:szCs w:val="28"/>
          <w:lang w:val="hy-AM"/>
        </w:rPr>
        <w:t xml:space="preserve">0 վտ հեռահար լույսով </w:t>
      </w:r>
    </w:p>
    <w:p w14:paraId="531CB55D" w14:textId="77777777" w:rsidR="008A7AD8" w:rsidRDefault="008A7AD8" w:rsidP="008A7AD8">
      <w:pPr>
        <w:pStyle w:val="Title"/>
        <w:widowControl w:val="0"/>
        <w:autoSpaceDE w:val="0"/>
        <w:autoSpaceDN w:val="0"/>
        <w:spacing w:before="20"/>
        <w:ind w:left="993" w:right="55"/>
        <w:jc w:val="left"/>
        <w:rPr>
          <w:rFonts w:ascii="GHEA Grapalat" w:hAnsi="GHEA Grapalat"/>
          <w:b/>
          <w:bCs/>
          <w:sz w:val="28"/>
          <w:szCs w:val="28"/>
          <w:lang w:val="hy-AM"/>
        </w:rPr>
      </w:pPr>
    </w:p>
    <w:tbl>
      <w:tblPr>
        <w:tblStyle w:val="TableGrid"/>
        <w:tblW w:w="0" w:type="auto"/>
        <w:tblInd w:w="-34" w:type="dxa"/>
        <w:tblLook w:val="04A0" w:firstRow="1" w:lastRow="0" w:firstColumn="1" w:lastColumn="0" w:noHBand="0" w:noVBand="1"/>
      </w:tblPr>
      <w:tblGrid>
        <w:gridCol w:w="10284"/>
      </w:tblGrid>
      <w:tr w:rsidR="00540000" w:rsidRPr="00D85FD3" w14:paraId="067C0B6D" w14:textId="77777777" w:rsidTr="003C6BDC">
        <w:tc>
          <w:tcPr>
            <w:tcW w:w="10598" w:type="dxa"/>
          </w:tcPr>
          <w:p w14:paraId="75B7A72B" w14:textId="77777777" w:rsidR="00540000" w:rsidRPr="00E979A6" w:rsidRDefault="00540000" w:rsidP="003C6BDC">
            <w:pPr>
              <w:ind w:left="774" w:firstLine="425"/>
              <w:rPr>
                <w:rFonts w:ascii="GHEA Grapalat" w:hAnsi="GHEA Grapalat"/>
                <w:lang w:val="hy-AM"/>
              </w:rPr>
            </w:pPr>
          </w:p>
          <w:p w14:paraId="21951974" w14:textId="77777777" w:rsidR="00540000" w:rsidRPr="00462E15" w:rsidRDefault="00540000" w:rsidP="003C6BDC">
            <w:pPr>
              <w:ind w:left="774" w:firstLine="425"/>
              <w:rPr>
                <w:rFonts w:ascii="GHEA Grapalat" w:hAnsi="GHEA Grapalat"/>
              </w:rPr>
            </w:pPr>
            <w:r w:rsidRPr="00462E15">
              <w:rPr>
                <w:rFonts w:ascii="GHEA Grapalat" w:hAnsi="GHEA Grapalat"/>
              </w:rPr>
              <w:t>1.</w:t>
            </w:r>
            <w:r w:rsidRPr="00462E15">
              <w:rPr>
                <w:rFonts w:ascii="GHEA Grapalat" w:hAnsi="GHEA Grapalat"/>
              </w:rPr>
              <w:tab/>
            </w:r>
            <w:r w:rsidRPr="00462E15">
              <w:rPr>
                <w:rFonts w:ascii="GHEA Grapalat" w:hAnsi="GHEA Grapalat"/>
                <w:b/>
              </w:rPr>
              <w:t>Իրան</w:t>
            </w:r>
          </w:p>
          <w:p w14:paraId="6FFE424B" w14:textId="77777777" w:rsidR="00540000" w:rsidRPr="000655DB" w:rsidRDefault="00540000" w:rsidP="00540000">
            <w:pPr>
              <w:pStyle w:val="ListParagraph"/>
              <w:numPr>
                <w:ilvl w:val="1"/>
                <w:numId w:val="31"/>
              </w:numPr>
              <w:ind w:left="774" w:firstLine="425"/>
              <w:contextualSpacing/>
              <w:rPr>
                <w:rFonts w:ascii="GHEA Grapalat" w:hAnsi="GHEA Grapalat"/>
              </w:rPr>
            </w:pPr>
            <w:r w:rsidRPr="000655DB">
              <w:rPr>
                <w:rFonts w:ascii="GHEA Grapalat" w:hAnsi="GHEA Grapalat"/>
              </w:rPr>
              <w:t>Նյութ</w:t>
            </w:r>
            <w:r w:rsidRPr="000655DB">
              <w:rPr>
                <w:rFonts w:ascii="GHEA Grapalat" w:hAnsi="GHEA Grapalat"/>
                <w:lang w:val="hy-AM"/>
              </w:rPr>
              <w:t>ը</w:t>
            </w:r>
            <w:r w:rsidRPr="000655DB">
              <w:rPr>
                <w:rFonts w:ascii="GHEA Grapalat" w:hAnsi="GHEA Grapalat"/>
              </w:rPr>
              <w:t>՝ ալյումինե կամ դյուրալյումինե,</w:t>
            </w:r>
          </w:p>
          <w:p w14:paraId="08421835" w14:textId="77777777" w:rsidR="00540000" w:rsidRPr="000655DB" w:rsidRDefault="00540000" w:rsidP="00540000">
            <w:pPr>
              <w:pStyle w:val="ListParagraph"/>
              <w:numPr>
                <w:ilvl w:val="1"/>
                <w:numId w:val="31"/>
              </w:numPr>
              <w:ind w:left="774" w:firstLine="425"/>
              <w:contextualSpacing/>
              <w:rPr>
                <w:rFonts w:ascii="GHEA Grapalat" w:hAnsi="GHEA Grapalat"/>
              </w:rPr>
            </w:pPr>
            <w:r w:rsidRPr="000655DB">
              <w:rPr>
                <w:rFonts w:ascii="GHEA Grapalat" w:hAnsi="GHEA Grapalat"/>
              </w:rPr>
              <w:t>Առավելագույն երկարությունը՝</w:t>
            </w:r>
            <w:r>
              <w:rPr>
                <w:rFonts w:ascii="GHEA Grapalat" w:hAnsi="GHEA Grapalat"/>
              </w:rPr>
              <w:t xml:space="preserve"> </w:t>
            </w:r>
            <w:r w:rsidRPr="00F84270">
              <w:rPr>
                <w:rFonts w:ascii="GHEA Grapalat" w:hAnsi="GHEA Grapalat"/>
              </w:rPr>
              <w:t>400 մմ, առավելագույն լայնությունը՝ 400մմ</w:t>
            </w:r>
          </w:p>
          <w:p w14:paraId="6AA75E87" w14:textId="77777777" w:rsidR="00540000" w:rsidRPr="000655DB" w:rsidRDefault="00540000" w:rsidP="00540000">
            <w:pPr>
              <w:pStyle w:val="ListParagraph"/>
              <w:numPr>
                <w:ilvl w:val="1"/>
                <w:numId w:val="31"/>
              </w:numPr>
              <w:ind w:left="774" w:firstLine="425"/>
              <w:contextualSpacing/>
              <w:rPr>
                <w:rFonts w:ascii="GHEA Grapalat" w:hAnsi="GHEA Grapalat"/>
              </w:rPr>
            </w:pPr>
            <w:r w:rsidRPr="000655DB">
              <w:rPr>
                <w:rFonts w:ascii="GHEA Grapalat" w:hAnsi="GHEA Grapalat"/>
              </w:rPr>
              <w:t xml:space="preserve">Արտաքին ազդեցության պաշտպանվածության գործակիցը՝ </w:t>
            </w:r>
            <w:r>
              <w:rPr>
                <w:rFonts w:ascii="GHEA Grapalat" w:hAnsi="GHEA Grapalat"/>
              </w:rPr>
              <w:t>առ</w:t>
            </w:r>
            <w:r>
              <w:rPr>
                <w:rFonts w:ascii="GHEA Grapalat" w:hAnsi="GHEA Grapalat"/>
                <w:lang w:val="hy-AM"/>
              </w:rPr>
              <w:t>նվազն</w:t>
            </w:r>
            <w:r w:rsidRPr="000655DB">
              <w:rPr>
                <w:rFonts w:ascii="GHEA Grapalat" w:hAnsi="GHEA Grapalat"/>
              </w:rPr>
              <w:t xml:space="preserve"> IP65</w:t>
            </w:r>
          </w:p>
          <w:p w14:paraId="31E24081" w14:textId="77777777" w:rsidR="00540000" w:rsidRPr="000655DB" w:rsidRDefault="00540000" w:rsidP="00540000">
            <w:pPr>
              <w:pStyle w:val="ListParagraph"/>
              <w:numPr>
                <w:ilvl w:val="1"/>
                <w:numId w:val="31"/>
              </w:numPr>
              <w:ind w:left="774" w:firstLine="425"/>
              <w:contextualSpacing/>
              <w:rPr>
                <w:rFonts w:ascii="GHEA Grapalat" w:hAnsi="GHEA Grapalat"/>
              </w:rPr>
            </w:pPr>
            <w:r w:rsidRPr="000655DB">
              <w:rPr>
                <w:rFonts w:ascii="GHEA Grapalat" w:hAnsi="GHEA Grapalat"/>
                <w:lang w:val="hy-AM"/>
              </w:rPr>
              <w:t>Գունային ջերմաստիճանը՝</w:t>
            </w:r>
            <w:r>
              <w:rPr>
                <w:rFonts w:ascii="GHEA Grapalat" w:hAnsi="GHEA Grapalat"/>
              </w:rPr>
              <w:t xml:space="preserve"> </w:t>
            </w:r>
            <w:r w:rsidRPr="00F84270">
              <w:rPr>
                <w:rFonts w:ascii="GHEA Grapalat" w:hAnsi="GHEA Grapalat"/>
              </w:rPr>
              <w:t>4000</w:t>
            </w:r>
            <w:r w:rsidRPr="00F84270">
              <w:rPr>
                <w:rFonts w:ascii="GHEA Grapalat" w:hAnsi="GHEA Grapalat"/>
                <w:lang w:val="hy-AM"/>
              </w:rPr>
              <w:t>-4500Կ</w:t>
            </w:r>
            <w:r w:rsidRPr="000655DB">
              <w:rPr>
                <w:rFonts w:ascii="GHEA Grapalat" w:hAnsi="GHEA Grapalat"/>
              </w:rPr>
              <w:tab/>
            </w:r>
          </w:p>
          <w:p w14:paraId="4FD15813" w14:textId="77777777" w:rsidR="00540000" w:rsidRPr="00462E15" w:rsidRDefault="00540000" w:rsidP="003C6BDC">
            <w:pPr>
              <w:ind w:left="774" w:firstLine="425"/>
              <w:rPr>
                <w:rFonts w:ascii="GHEA Grapalat" w:hAnsi="GHEA Grapalat"/>
              </w:rPr>
            </w:pPr>
            <w:r w:rsidRPr="00462E15">
              <w:rPr>
                <w:rFonts w:ascii="GHEA Grapalat" w:hAnsi="GHEA Grapalat"/>
              </w:rPr>
              <w:t>2.</w:t>
            </w:r>
            <w:r w:rsidRPr="00462E15">
              <w:rPr>
                <w:rFonts w:ascii="GHEA Grapalat" w:hAnsi="GHEA Grapalat"/>
              </w:rPr>
              <w:tab/>
            </w:r>
            <w:r w:rsidRPr="0054664A">
              <w:rPr>
                <w:rFonts w:ascii="GHEA Grapalat" w:hAnsi="GHEA Grapalat"/>
                <w:b/>
              </w:rPr>
              <w:t>Լուսարձակման մակերես</w:t>
            </w:r>
          </w:p>
          <w:p w14:paraId="2D2CA81F" w14:textId="77777777" w:rsidR="00540000" w:rsidRPr="000655DB" w:rsidRDefault="00540000" w:rsidP="00540000">
            <w:pPr>
              <w:pStyle w:val="ListParagraph"/>
              <w:numPr>
                <w:ilvl w:val="1"/>
                <w:numId w:val="32"/>
              </w:numPr>
              <w:ind w:left="774" w:firstLine="425"/>
              <w:contextualSpacing/>
              <w:rPr>
                <w:rFonts w:ascii="GHEA Grapalat" w:hAnsi="GHEA Grapalat"/>
                <w:lang w:val="hy-AM"/>
              </w:rPr>
            </w:pPr>
            <w:r w:rsidRPr="000655DB">
              <w:rPr>
                <w:rFonts w:ascii="GHEA Grapalat" w:hAnsi="GHEA Grapalat"/>
                <w:lang w:val="hy-AM"/>
              </w:rPr>
              <w:t xml:space="preserve">Օպտիկական </w:t>
            </w:r>
            <w:r>
              <w:rPr>
                <w:rFonts w:ascii="GHEA Grapalat" w:hAnsi="GHEA Grapalat"/>
                <w:lang w:val="hy-AM"/>
              </w:rPr>
              <w:t>ապակի՝ բարձր թափանցիկությամբ</w:t>
            </w:r>
          </w:p>
          <w:p w14:paraId="253A7139" w14:textId="77777777" w:rsidR="00540000" w:rsidRPr="000655DB" w:rsidRDefault="00540000" w:rsidP="00540000">
            <w:pPr>
              <w:pStyle w:val="ListParagraph"/>
              <w:numPr>
                <w:ilvl w:val="1"/>
                <w:numId w:val="32"/>
              </w:numPr>
              <w:ind w:left="774" w:firstLine="425"/>
              <w:contextualSpacing/>
              <w:rPr>
                <w:rFonts w:ascii="GHEA Grapalat" w:hAnsi="GHEA Grapalat"/>
                <w:lang w:val="hy-AM"/>
              </w:rPr>
            </w:pPr>
            <w:r w:rsidRPr="000655DB">
              <w:rPr>
                <w:rFonts w:ascii="GHEA Grapalat" w:hAnsi="GHEA Grapalat"/>
                <w:lang w:val="hy-AM"/>
              </w:rPr>
              <w:t>Լույսի անկյունը՝</w:t>
            </w:r>
            <w:r>
              <w:rPr>
                <w:rFonts w:ascii="GHEA Grapalat" w:hAnsi="GHEA Grapalat"/>
                <w:lang w:val="hy-AM"/>
              </w:rPr>
              <w:t xml:space="preserve"> </w:t>
            </w:r>
            <w:r w:rsidRPr="000655DB">
              <w:rPr>
                <w:rFonts w:ascii="GHEA Grapalat" w:hAnsi="GHEA Grapalat"/>
                <w:lang w:val="hy-AM"/>
              </w:rPr>
              <w:t>60</w:t>
            </w:r>
            <w:r>
              <w:rPr>
                <w:rFonts w:ascii="GHEA Grapalat" w:hAnsi="GHEA Grapalat"/>
                <w:lang w:val="hy-AM"/>
              </w:rPr>
              <w:t>-80</w:t>
            </w:r>
            <w:r w:rsidRPr="000655DB">
              <w:rPr>
                <w:rFonts w:ascii="GHEA Grapalat" w:hAnsi="GHEA Grapalat"/>
                <w:lang w:val="hy-AM"/>
              </w:rPr>
              <w:t>°՝ կենտրոնացված լուսավորության համար</w:t>
            </w:r>
          </w:p>
          <w:p w14:paraId="4E1667E1" w14:textId="77777777" w:rsidR="00540000" w:rsidRPr="000655DB" w:rsidRDefault="00540000" w:rsidP="00540000">
            <w:pPr>
              <w:pStyle w:val="ListParagraph"/>
              <w:numPr>
                <w:ilvl w:val="1"/>
                <w:numId w:val="32"/>
              </w:numPr>
              <w:ind w:left="774" w:firstLine="425"/>
              <w:contextualSpacing/>
              <w:rPr>
                <w:rFonts w:ascii="GHEA Grapalat" w:hAnsi="GHEA Grapalat"/>
                <w:lang w:val="hy-AM"/>
              </w:rPr>
            </w:pPr>
            <w:r w:rsidRPr="000655DB">
              <w:rPr>
                <w:rFonts w:ascii="GHEA Grapalat" w:hAnsi="GHEA Grapalat"/>
                <w:lang w:val="hy-AM"/>
              </w:rPr>
              <w:t>Լուսային արդյունավետությունը՝ ոչ պակաս 140 լմ/Վտ</w:t>
            </w:r>
          </w:p>
          <w:p w14:paraId="4C9C0A37" w14:textId="77777777" w:rsidR="00540000" w:rsidRPr="00462E15" w:rsidRDefault="00540000" w:rsidP="003C6BDC">
            <w:pPr>
              <w:ind w:left="774" w:firstLine="425"/>
              <w:rPr>
                <w:rFonts w:ascii="GHEA Grapalat" w:hAnsi="GHEA Grapalat"/>
              </w:rPr>
            </w:pPr>
            <w:r w:rsidRPr="00462E15">
              <w:rPr>
                <w:rFonts w:ascii="GHEA Grapalat" w:hAnsi="GHEA Grapalat"/>
              </w:rPr>
              <w:t>3.</w:t>
            </w:r>
            <w:r w:rsidRPr="00462E15">
              <w:rPr>
                <w:rFonts w:ascii="GHEA Grapalat" w:hAnsi="GHEA Grapalat"/>
              </w:rPr>
              <w:tab/>
            </w:r>
            <w:r w:rsidRPr="005906CF">
              <w:rPr>
                <w:rFonts w:ascii="GHEA Grapalat" w:hAnsi="GHEA Grapalat"/>
                <w:b/>
              </w:rPr>
              <w:t>Էլեկտրատեխնիկական բնութագրեր</w:t>
            </w:r>
          </w:p>
          <w:p w14:paraId="1940B3E7" w14:textId="77777777" w:rsidR="00540000" w:rsidRPr="000655DB" w:rsidRDefault="00540000" w:rsidP="00540000">
            <w:pPr>
              <w:pStyle w:val="ListParagraph"/>
              <w:numPr>
                <w:ilvl w:val="1"/>
                <w:numId w:val="33"/>
              </w:numPr>
              <w:ind w:left="774" w:firstLine="425"/>
              <w:contextualSpacing/>
              <w:rPr>
                <w:rFonts w:ascii="GHEA Grapalat" w:hAnsi="GHEA Grapalat"/>
              </w:rPr>
            </w:pPr>
            <w:r w:rsidRPr="000655DB">
              <w:rPr>
                <w:rFonts w:ascii="GHEA Grapalat" w:hAnsi="GHEA Grapalat"/>
              </w:rPr>
              <w:t>LED (Լուսադիոդ)</w:t>
            </w:r>
          </w:p>
          <w:p w14:paraId="6242692D" w14:textId="77777777" w:rsidR="00540000" w:rsidRPr="000655DB" w:rsidRDefault="00540000" w:rsidP="00540000">
            <w:pPr>
              <w:pStyle w:val="ListParagraph"/>
              <w:numPr>
                <w:ilvl w:val="1"/>
                <w:numId w:val="33"/>
              </w:numPr>
              <w:ind w:left="774" w:firstLine="425"/>
              <w:contextualSpacing/>
              <w:rPr>
                <w:rFonts w:ascii="GHEA Grapalat" w:hAnsi="GHEA Grapalat"/>
                <w:lang w:val="hy-AM"/>
              </w:rPr>
            </w:pPr>
            <w:r w:rsidRPr="000655DB">
              <w:rPr>
                <w:rFonts w:ascii="GHEA Grapalat" w:hAnsi="GHEA Grapalat"/>
              </w:rPr>
              <w:t>Հզորություն</w:t>
            </w:r>
            <w:r>
              <w:rPr>
                <w:rFonts w:ascii="GHEA Grapalat" w:hAnsi="GHEA Grapalat"/>
              </w:rPr>
              <w:t xml:space="preserve">ը՝ </w:t>
            </w:r>
            <w:r>
              <w:rPr>
                <w:rFonts w:ascii="GHEA Grapalat" w:hAnsi="GHEA Grapalat"/>
                <w:lang w:val="hy-AM"/>
              </w:rPr>
              <w:t>400</w:t>
            </w:r>
            <w:r w:rsidRPr="000655DB">
              <w:rPr>
                <w:rFonts w:ascii="GHEA Grapalat" w:hAnsi="GHEA Grapalat"/>
              </w:rPr>
              <w:t xml:space="preserve"> Վտ</w:t>
            </w:r>
            <w:r w:rsidRPr="000655DB">
              <w:rPr>
                <w:rFonts w:ascii="GHEA Grapalat" w:hAnsi="GHEA Grapalat"/>
                <w:lang w:val="hy-AM"/>
              </w:rPr>
              <w:t>, թույլատրելի շեղումը՝ + - 5</w:t>
            </w:r>
            <w:r w:rsidRPr="000655DB">
              <w:rPr>
                <w:rFonts w:ascii="GHEA Grapalat" w:hAnsi="GHEA Grapalat"/>
              </w:rPr>
              <w:t>%</w:t>
            </w:r>
          </w:p>
          <w:p w14:paraId="28C9CF65" w14:textId="77777777" w:rsidR="00540000" w:rsidRPr="000655DB" w:rsidRDefault="00540000" w:rsidP="00540000">
            <w:pPr>
              <w:pStyle w:val="ListParagraph"/>
              <w:numPr>
                <w:ilvl w:val="1"/>
                <w:numId w:val="33"/>
              </w:numPr>
              <w:ind w:left="774" w:firstLine="425"/>
              <w:contextualSpacing/>
              <w:rPr>
                <w:rFonts w:ascii="GHEA Grapalat" w:hAnsi="GHEA Grapalat"/>
                <w:lang w:val="hy-AM"/>
              </w:rPr>
            </w:pPr>
            <w:r w:rsidRPr="000655DB">
              <w:rPr>
                <w:rFonts w:ascii="GHEA Grapalat" w:hAnsi="GHEA Grapalat"/>
                <w:lang w:val="hy-AM"/>
              </w:rPr>
              <w:t>Մուտքային լարումը՝ առնվազն 200-240 Վ</w:t>
            </w:r>
          </w:p>
          <w:p w14:paraId="61262CAE" w14:textId="77777777" w:rsidR="00540000" w:rsidRDefault="00540000" w:rsidP="00540000">
            <w:pPr>
              <w:pStyle w:val="ListParagraph"/>
              <w:numPr>
                <w:ilvl w:val="1"/>
                <w:numId w:val="33"/>
              </w:numPr>
              <w:ind w:left="774" w:firstLine="425"/>
              <w:contextualSpacing/>
              <w:rPr>
                <w:rFonts w:ascii="GHEA Grapalat" w:hAnsi="GHEA Grapalat"/>
              </w:rPr>
            </w:pPr>
            <w:r w:rsidRPr="000655DB">
              <w:rPr>
                <w:rFonts w:ascii="GHEA Grapalat" w:hAnsi="GHEA Grapalat"/>
              </w:rPr>
              <w:t>CRI (Color Rendering Index): ≥90</w:t>
            </w:r>
          </w:p>
          <w:p w14:paraId="108D0AFF" w14:textId="77777777" w:rsidR="00540000" w:rsidRPr="00A635FB" w:rsidRDefault="00540000" w:rsidP="00540000">
            <w:pPr>
              <w:pStyle w:val="ListParagraph"/>
              <w:numPr>
                <w:ilvl w:val="1"/>
                <w:numId w:val="33"/>
              </w:numPr>
              <w:ind w:left="774" w:firstLine="425"/>
              <w:contextualSpacing/>
              <w:rPr>
                <w:rFonts w:ascii="GHEA Grapalat" w:hAnsi="GHEA Grapalat"/>
              </w:rPr>
            </w:pPr>
            <w:r>
              <w:rPr>
                <w:rFonts w:ascii="GHEA Grapalat" w:hAnsi="GHEA Grapalat"/>
                <w:lang w:val="hy-AM"/>
              </w:rPr>
              <w:t>Հաճախականությունը՝ 50</w:t>
            </w:r>
            <w:r>
              <w:rPr>
                <w:rFonts w:ascii="GHEA Grapalat" w:hAnsi="GHEA Grapalat"/>
              </w:rPr>
              <w:t>/</w:t>
            </w:r>
            <w:r>
              <w:rPr>
                <w:rFonts w:ascii="GHEA Grapalat" w:hAnsi="GHEA Grapalat"/>
                <w:lang w:val="hy-AM"/>
              </w:rPr>
              <w:t>60 Հց</w:t>
            </w:r>
          </w:p>
          <w:p w14:paraId="0DEB8ED0" w14:textId="77777777" w:rsidR="00540000" w:rsidRPr="00597C3D" w:rsidRDefault="00540000" w:rsidP="00540000">
            <w:pPr>
              <w:pStyle w:val="ListParagraph"/>
              <w:numPr>
                <w:ilvl w:val="1"/>
                <w:numId w:val="33"/>
              </w:numPr>
              <w:ind w:left="774" w:firstLine="425"/>
              <w:contextualSpacing/>
              <w:rPr>
                <w:rFonts w:ascii="GHEA Grapalat" w:hAnsi="GHEA Grapalat"/>
              </w:rPr>
            </w:pPr>
            <w:r>
              <w:rPr>
                <w:rFonts w:ascii="GHEA Grapalat" w:hAnsi="GHEA Grapalat"/>
                <w:lang w:val="hy-AM"/>
              </w:rPr>
              <w:t>Աշխատանքը շրջակա միջավայրի առնվազն -30⁰</w:t>
            </w:r>
            <w:r>
              <w:rPr>
                <w:rFonts w:ascii="GHEA Grapalat" w:hAnsi="GHEA Grapalat"/>
              </w:rPr>
              <w:t>C</w:t>
            </w:r>
            <w:r>
              <w:rPr>
                <w:rFonts w:ascii="GHEA Grapalat" w:hAnsi="GHEA Grapalat"/>
                <w:lang w:val="hy-AM"/>
              </w:rPr>
              <w:t xml:space="preserve"> - + 40⁰</w:t>
            </w:r>
            <w:r>
              <w:rPr>
                <w:rFonts w:ascii="GHEA Grapalat" w:hAnsi="GHEA Grapalat"/>
              </w:rPr>
              <w:t xml:space="preserve">C </w:t>
            </w:r>
            <w:r>
              <w:rPr>
                <w:rFonts w:ascii="GHEA Grapalat" w:hAnsi="GHEA Grapalat"/>
                <w:lang w:val="hy-AM"/>
              </w:rPr>
              <w:t>ջերմաստիճանի պայմաններում</w:t>
            </w:r>
          </w:p>
          <w:p w14:paraId="20D2818E" w14:textId="77777777" w:rsidR="00540000" w:rsidRPr="00307B81" w:rsidRDefault="00540000" w:rsidP="00540000">
            <w:pPr>
              <w:pStyle w:val="ListParagraph"/>
              <w:numPr>
                <w:ilvl w:val="1"/>
                <w:numId w:val="33"/>
              </w:numPr>
              <w:ind w:left="774" w:firstLine="425"/>
              <w:contextualSpacing/>
              <w:rPr>
                <w:rFonts w:ascii="GHEA Grapalat" w:hAnsi="GHEA Grapalat"/>
              </w:rPr>
            </w:pPr>
            <w:r>
              <w:rPr>
                <w:rFonts w:ascii="GHEA Grapalat" w:hAnsi="GHEA Grapalat"/>
                <w:lang w:val="hy-AM"/>
              </w:rPr>
              <w:t xml:space="preserve">Գունափոխանցման գործակիցը՝ </w:t>
            </w:r>
            <w:r>
              <w:rPr>
                <w:rFonts w:ascii="GHEA Grapalat" w:hAnsi="GHEA Grapalat"/>
              </w:rPr>
              <w:t xml:space="preserve">(RA, %) </w:t>
            </w:r>
            <w:r>
              <w:rPr>
                <w:rFonts w:ascii="GHEA Grapalat" w:hAnsi="GHEA Grapalat"/>
                <w:lang w:val="hy-AM"/>
              </w:rPr>
              <w:t>ոչ պակաս 70</w:t>
            </w:r>
          </w:p>
          <w:p w14:paraId="46C0DCB5" w14:textId="77777777" w:rsidR="00540000" w:rsidRPr="00764F78" w:rsidRDefault="00540000" w:rsidP="00540000">
            <w:pPr>
              <w:pStyle w:val="ListParagraph"/>
              <w:numPr>
                <w:ilvl w:val="1"/>
                <w:numId w:val="33"/>
              </w:numPr>
              <w:ind w:left="774" w:firstLine="425"/>
              <w:contextualSpacing/>
              <w:rPr>
                <w:rFonts w:ascii="GHEA Grapalat" w:hAnsi="GHEA Grapalat"/>
              </w:rPr>
            </w:pPr>
            <w:r>
              <w:rPr>
                <w:rFonts w:ascii="GHEA Grapalat" w:hAnsi="GHEA Grapalat"/>
                <w:lang w:val="hy-AM"/>
              </w:rPr>
              <w:t>Ծառայության ժամկետը՝ առնվազն 50000 ժամ</w:t>
            </w:r>
          </w:p>
          <w:p w14:paraId="6FDFE777" w14:textId="77777777" w:rsidR="00540000" w:rsidRPr="00462E15" w:rsidRDefault="00540000" w:rsidP="003C6BDC">
            <w:pPr>
              <w:ind w:left="774" w:firstLine="425"/>
              <w:rPr>
                <w:rFonts w:ascii="GHEA Grapalat" w:hAnsi="GHEA Grapalat"/>
              </w:rPr>
            </w:pPr>
            <w:r w:rsidRPr="00462E15">
              <w:rPr>
                <w:rFonts w:ascii="GHEA Grapalat" w:hAnsi="GHEA Grapalat"/>
              </w:rPr>
              <w:t>4.</w:t>
            </w:r>
            <w:r w:rsidRPr="00462E15">
              <w:rPr>
                <w:rFonts w:ascii="GHEA Grapalat" w:hAnsi="GHEA Grapalat"/>
              </w:rPr>
              <w:tab/>
            </w:r>
            <w:r w:rsidRPr="000655DB">
              <w:rPr>
                <w:rFonts w:ascii="GHEA Grapalat" w:hAnsi="GHEA Grapalat"/>
                <w:b/>
              </w:rPr>
              <w:t>Տեղադրման համակարգ</w:t>
            </w:r>
          </w:p>
          <w:p w14:paraId="7BBFA6A7" w14:textId="77777777" w:rsidR="00540000" w:rsidRPr="000655DB" w:rsidRDefault="00540000" w:rsidP="00540000">
            <w:pPr>
              <w:pStyle w:val="ListParagraph"/>
              <w:numPr>
                <w:ilvl w:val="0"/>
                <w:numId w:val="34"/>
              </w:numPr>
              <w:ind w:left="774" w:firstLine="425"/>
              <w:contextualSpacing/>
              <w:rPr>
                <w:rFonts w:ascii="GHEA Grapalat" w:hAnsi="GHEA Grapalat"/>
              </w:rPr>
            </w:pPr>
            <w:r w:rsidRPr="000655DB">
              <w:rPr>
                <w:rFonts w:ascii="GHEA Grapalat" w:hAnsi="GHEA Grapalat"/>
              </w:rPr>
              <w:t>Ճշգրտվող բռնակ՝ 15°-90° անկյունների կարգավորմամբ՝ տարբեր տեղադրումների համար</w:t>
            </w:r>
          </w:p>
          <w:p w14:paraId="02696090" w14:textId="77777777" w:rsidR="00540000" w:rsidRPr="000655DB" w:rsidRDefault="00540000" w:rsidP="003C6BDC">
            <w:pPr>
              <w:rPr>
                <w:rFonts w:ascii="GHEA Grapalat" w:hAnsi="GHEA Grapalat"/>
                <w:lang w:val="hy-AM"/>
              </w:rPr>
            </w:pPr>
          </w:p>
          <w:p w14:paraId="1FAA2C96" w14:textId="58081AF7" w:rsidR="00540000" w:rsidRPr="00E979A6" w:rsidRDefault="00540000" w:rsidP="003C6BDC">
            <w:pPr>
              <w:spacing w:line="276" w:lineRule="auto"/>
              <w:ind w:left="1080" w:right="283"/>
              <w:rPr>
                <w:rFonts w:ascii="GHEA Grapalat" w:hAnsi="GHEA Grapalat"/>
                <w:b/>
                <w:lang w:val="hy-AM"/>
              </w:rPr>
            </w:pPr>
            <w:r w:rsidRPr="00E979A6">
              <w:rPr>
                <w:rFonts w:ascii="GHEA Grapalat" w:hAnsi="GHEA Grapalat"/>
                <w:b/>
                <w:lang w:val="hy-AM"/>
              </w:rPr>
              <w:t xml:space="preserve">Չօգտագործված, </w:t>
            </w:r>
            <w:r w:rsidRPr="00774682">
              <w:rPr>
                <w:rFonts w:ascii="GHEA Grapalat" w:hAnsi="GHEA Grapalat"/>
                <w:b/>
                <w:lang w:val="hy-AM"/>
              </w:rPr>
              <w:t xml:space="preserve">առնվազն </w:t>
            </w:r>
            <w:r w:rsidR="00FE1B0E">
              <w:rPr>
                <w:rFonts w:ascii="GHEA Grapalat" w:hAnsi="GHEA Grapalat"/>
                <w:b/>
                <w:lang w:val="hy-AM"/>
              </w:rPr>
              <w:t>202</w:t>
            </w:r>
            <w:r w:rsidR="006F2B18" w:rsidRPr="00FC1C35">
              <w:rPr>
                <w:rFonts w:ascii="GHEA Grapalat" w:hAnsi="GHEA Grapalat"/>
                <w:b/>
                <w:lang w:val="hy-AM"/>
              </w:rPr>
              <w:t>4</w:t>
            </w:r>
            <w:r w:rsidRPr="00774682">
              <w:rPr>
                <w:rFonts w:ascii="GHEA Grapalat" w:hAnsi="GHEA Grapalat"/>
                <w:b/>
                <w:lang w:val="hy-AM"/>
              </w:rPr>
              <w:t>թ</w:t>
            </w:r>
            <w:r w:rsidRPr="00774682">
              <w:rPr>
                <w:rFonts w:ascii="Cambria Math" w:hAnsi="Cambria Math" w:cs="Cambria Math"/>
                <w:b/>
                <w:lang w:val="hy-AM"/>
              </w:rPr>
              <w:t>․</w:t>
            </w:r>
            <w:r w:rsidRPr="00774682">
              <w:rPr>
                <w:rFonts w:ascii="GHEA Grapalat" w:hAnsi="GHEA Grapalat"/>
                <w:b/>
                <w:lang w:val="hy-AM"/>
              </w:rPr>
              <w:t xml:space="preserve"> արտադրության</w:t>
            </w:r>
            <w:r w:rsidRPr="00E979A6">
              <w:rPr>
                <w:rFonts w:ascii="GHEA Grapalat" w:hAnsi="GHEA Grapalat"/>
                <w:b/>
                <w:lang w:val="hy-AM"/>
              </w:rPr>
              <w:t>:</w:t>
            </w:r>
          </w:p>
          <w:p w14:paraId="5E7D39C7" w14:textId="31F48020" w:rsidR="00540000" w:rsidRPr="00E979A6" w:rsidRDefault="00540000" w:rsidP="003C6BDC">
            <w:pPr>
              <w:spacing w:line="276" w:lineRule="auto"/>
              <w:ind w:left="1080" w:right="283"/>
              <w:rPr>
                <w:rFonts w:ascii="GHEA Grapalat" w:hAnsi="GHEA Grapalat"/>
                <w:b/>
                <w:lang w:val="hy-AM"/>
              </w:rPr>
            </w:pPr>
            <w:r w:rsidRPr="00774682">
              <w:rPr>
                <w:rFonts w:ascii="GHEA Grapalat" w:hAnsi="GHEA Grapalat"/>
                <w:b/>
                <w:lang w:val="hy-AM"/>
              </w:rPr>
              <w:t>Առնվազն 3 տարի երաշխիքային ժամկետ</w:t>
            </w:r>
            <w:r w:rsidR="004E12FE" w:rsidRPr="00E979A6">
              <w:rPr>
                <w:rFonts w:ascii="GHEA Grapalat" w:hAnsi="GHEA Grapalat"/>
                <w:b/>
                <w:lang w:val="hy-AM"/>
              </w:rPr>
              <w:t>:</w:t>
            </w:r>
          </w:p>
          <w:p w14:paraId="051E7C7C" w14:textId="77777777" w:rsidR="00540000" w:rsidRPr="00E979A6" w:rsidRDefault="00540000" w:rsidP="003C6BDC">
            <w:pPr>
              <w:spacing w:line="276" w:lineRule="auto"/>
              <w:ind w:left="460" w:right="283" w:firstLine="566"/>
              <w:jc w:val="both"/>
              <w:rPr>
                <w:rFonts w:ascii="GHEA Grapalat" w:hAnsi="GHEA Grapalat"/>
                <w:b/>
                <w:lang w:val="hy-AM"/>
              </w:rPr>
            </w:pPr>
            <w:r w:rsidRPr="004D32C6">
              <w:rPr>
                <w:rFonts w:ascii="GHEA Grapalat" w:hAnsi="GHEA Grapalat"/>
                <w:b/>
                <w:lang w:val="hy-AM"/>
              </w:rPr>
              <w:t>Վաճառողը մատակարարված ապրանքի հետ միասին ներկայացնում</w:t>
            </w:r>
            <w:r w:rsidRPr="004D32C6">
              <w:rPr>
                <w:rFonts w:ascii="Calibri" w:hAnsi="Calibri" w:cs="Calibri"/>
                <w:b/>
                <w:lang w:val="hy-AM"/>
              </w:rPr>
              <w:t> </w:t>
            </w:r>
            <w:r w:rsidRPr="004D32C6">
              <w:rPr>
                <w:rFonts w:ascii="GHEA Grapalat" w:hAnsi="GHEA Grapalat"/>
                <w:b/>
                <w:lang w:val="hy-AM"/>
              </w:rPr>
              <w:t xml:space="preserve"> է երաշխիքային կտրոնը</w:t>
            </w:r>
            <w:r w:rsidRPr="00E979A6">
              <w:rPr>
                <w:rFonts w:ascii="GHEA Grapalat" w:hAnsi="GHEA Grapalat"/>
                <w:b/>
                <w:lang w:val="hy-AM"/>
              </w:rPr>
              <w:t>:</w:t>
            </w:r>
          </w:p>
          <w:p w14:paraId="2527E4AA" w14:textId="77777777" w:rsidR="00540000" w:rsidRDefault="00540000" w:rsidP="004E12FE">
            <w:pPr>
              <w:spacing w:line="276" w:lineRule="auto"/>
              <w:ind w:left="460" w:right="283" w:firstLine="566"/>
              <w:jc w:val="both"/>
              <w:rPr>
                <w:rFonts w:ascii="GHEA Grapalat" w:hAnsi="GHEA Grapalat"/>
                <w:lang w:val="hy-AM"/>
              </w:rPr>
            </w:pPr>
          </w:p>
        </w:tc>
      </w:tr>
    </w:tbl>
    <w:p w14:paraId="32CADB83" w14:textId="77777777" w:rsidR="001A7E72" w:rsidRPr="00E979A6" w:rsidRDefault="001A7E72" w:rsidP="00540000">
      <w:pPr>
        <w:ind w:firstLine="142"/>
        <w:rPr>
          <w:lang w:val="hy-AM"/>
        </w:rPr>
      </w:pPr>
    </w:p>
    <w:p w14:paraId="3B02DEDE" w14:textId="5CE1241C" w:rsidR="00540000" w:rsidRDefault="00540000" w:rsidP="008A7AD8">
      <w:pPr>
        <w:pStyle w:val="Title"/>
        <w:widowControl w:val="0"/>
        <w:autoSpaceDE w:val="0"/>
        <w:autoSpaceDN w:val="0"/>
        <w:spacing w:before="20"/>
        <w:ind w:left="993" w:right="55"/>
        <w:jc w:val="left"/>
        <w:rPr>
          <w:rFonts w:ascii="GHEA Grapalat" w:hAnsi="GHEA Grapalat"/>
          <w:b/>
          <w:bCs/>
          <w:sz w:val="28"/>
          <w:szCs w:val="28"/>
          <w:lang w:val="hy-AM"/>
        </w:rPr>
      </w:pPr>
      <w:r w:rsidRPr="008A7AD8">
        <w:rPr>
          <w:rFonts w:ascii="GHEA Grapalat" w:eastAsiaTheme="minorHAnsi" w:hAnsi="GHEA Grapalat" w:cstheme="minorBidi"/>
          <w:b/>
          <w:bCs/>
          <w:sz w:val="28"/>
          <w:szCs w:val="28"/>
          <w:lang w:val="hy-AM"/>
        </w:rPr>
        <w:t xml:space="preserve">7.  </w:t>
      </w:r>
      <w:r w:rsidRPr="00E979A6">
        <w:rPr>
          <w:rFonts w:ascii="GHEA Grapalat" w:eastAsiaTheme="minorHAnsi" w:hAnsi="GHEA Grapalat" w:cstheme="minorBidi"/>
          <w:b/>
          <w:bCs/>
          <w:sz w:val="28"/>
          <w:szCs w:val="28"/>
          <w:lang w:val="hy-AM"/>
        </w:rPr>
        <w:t>7</w:t>
      </w:r>
      <w:r w:rsidRPr="008A7AD8">
        <w:rPr>
          <w:rFonts w:ascii="GHEA Grapalat" w:eastAsiaTheme="minorHAnsi" w:hAnsi="GHEA Grapalat" w:cstheme="minorBidi"/>
          <w:b/>
          <w:bCs/>
          <w:sz w:val="28"/>
          <w:szCs w:val="28"/>
          <w:lang w:val="hy-AM"/>
        </w:rPr>
        <w:t xml:space="preserve">-րդ Չափաբաժին,  Լուսարձակ LED </w:t>
      </w:r>
      <w:r w:rsidRPr="00E979A6">
        <w:rPr>
          <w:rFonts w:ascii="GHEA Grapalat" w:eastAsiaTheme="minorHAnsi" w:hAnsi="GHEA Grapalat" w:cstheme="minorBidi"/>
          <w:b/>
          <w:bCs/>
          <w:sz w:val="28"/>
          <w:szCs w:val="28"/>
          <w:lang w:val="hy-AM"/>
        </w:rPr>
        <w:t>100</w:t>
      </w:r>
      <w:r w:rsidRPr="008A7AD8">
        <w:rPr>
          <w:rFonts w:ascii="GHEA Grapalat" w:eastAsiaTheme="minorHAnsi" w:hAnsi="GHEA Grapalat" w:cstheme="minorBidi"/>
          <w:b/>
          <w:bCs/>
          <w:sz w:val="28"/>
          <w:szCs w:val="28"/>
          <w:lang w:val="hy-AM"/>
        </w:rPr>
        <w:t xml:space="preserve">0 վտ հեռահար լույսով </w:t>
      </w:r>
    </w:p>
    <w:p w14:paraId="6093EBEB" w14:textId="77777777" w:rsidR="008A7AD8" w:rsidRPr="008A7AD8" w:rsidRDefault="008A7AD8" w:rsidP="008A7AD8">
      <w:pPr>
        <w:pStyle w:val="Title"/>
        <w:widowControl w:val="0"/>
        <w:autoSpaceDE w:val="0"/>
        <w:autoSpaceDN w:val="0"/>
        <w:spacing w:before="20"/>
        <w:ind w:left="993" w:right="55"/>
        <w:jc w:val="left"/>
        <w:rPr>
          <w:rFonts w:ascii="GHEA Grapalat" w:hAnsi="GHEA Grapalat"/>
          <w:b/>
          <w:sz w:val="22"/>
          <w:lang w:val="hy-AM"/>
        </w:rPr>
      </w:pPr>
    </w:p>
    <w:tbl>
      <w:tblPr>
        <w:tblStyle w:val="TableGrid"/>
        <w:tblW w:w="0" w:type="auto"/>
        <w:tblLook w:val="04A0" w:firstRow="1" w:lastRow="0" w:firstColumn="1" w:lastColumn="0" w:noHBand="0" w:noVBand="1"/>
      </w:tblPr>
      <w:tblGrid>
        <w:gridCol w:w="10250"/>
      </w:tblGrid>
      <w:tr w:rsidR="00540000" w14:paraId="7EF3ACE4" w14:textId="77777777" w:rsidTr="003C6BDC">
        <w:tc>
          <w:tcPr>
            <w:tcW w:w="10564" w:type="dxa"/>
          </w:tcPr>
          <w:p w14:paraId="782CB4E6" w14:textId="77777777" w:rsidR="00540000" w:rsidRPr="00E979A6" w:rsidRDefault="00540000" w:rsidP="003C6BDC">
            <w:pPr>
              <w:ind w:left="567" w:firstLine="567"/>
              <w:rPr>
                <w:rFonts w:ascii="GHEA Grapalat" w:hAnsi="GHEA Grapalat"/>
                <w:lang w:val="hy-AM"/>
              </w:rPr>
            </w:pPr>
          </w:p>
          <w:p w14:paraId="6624DBFB" w14:textId="77777777" w:rsidR="00540000" w:rsidRPr="00462E15" w:rsidRDefault="00540000" w:rsidP="003C6BDC">
            <w:pPr>
              <w:ind w:left="567" w:firstLine="567"/>
              <w:rPr>
                <w:rFonts w:ascii="GHEA Grapalat" w:hAnsi="GHEA Grapalat"/>
              </w:rPr>
            </w:pPr>
            <w:r w:rsidRPr="00462E15">
              <w:rPr>
                <w:rFonts w:ascii="GHEA Grapalat" w:hAnsi="GHEA Grapalat"/>
              </w:rPr>
              <w:t>1.</w:t>
            </w:r>
            <w:r w:rsidRPr="00462E15">
              <w:rPr>
                <w:rFonts w:ascii="GHEA Grapalat" w:hAnsi="GHEA Grapalat"/>
              </w:rPr>
              <w:tab/>
            </w:r>
            <w:r w:rsidRPr="00462E15">
              <w:rPr>
                <w:rFonts w:ascii="GHEA Grapalat" w:hAnsi="GHEA Grapalat"/>
                <w:b/>
              </w:rPr>
              <w:t>Իրան</w:t>
            </w:r>
          </w:p>
          <w:p w14:paraId="2F1812E9" w14:textId="77777777" w:rsidR="00540000" w:rsidRPr="000655DB" w:rsidRDefault="00540000" w:rsidP="00540000">
            <w:pPr>
              <w:pStyle w:val="ListParagraph"/>
              <w:numPr>
                <w:ilvl w:val="1"/>
                <w:numId w:val="31"/>
              </w:numPr>
              <w:ind w:left="567" w:firstLine="567"/>
              <w:contextualSpacing/>
              <w:rPr>
                <w:rFonts w:ascii="GHEA Grapalat" w:hAnsi="GHEA Grapalat"/>
              </w:rPr>
            </w:pPr>
            <w:r w:rsidRPr="000655DB">
              <w:rPr>
                <w:rFonts w:ascii="GHEA Grapalat" w:hAnsi="GHEA Grapalat"/>
              </w:rPr>
              <w:t>Նյութ</w:t>
            </w:r>
            <w:r w:rsidRPr="000655DB">
              <w:rPr>
                <w:rFonts w:ascii="GHEA Grapalat" w:hAnsi="GHEA Grapalat"/>
                <w:lang w:val="hy-AM"/>
              </w:rPr>
              <w:t>ը</w:t>
            </w:r>
            <w:r w:rsidRPr="000655DB">
              <w:rPr>
                <w:rFonts w:ascii="GHEA Grapalat" w:hAnsi="GHEA Grapalat"/>
              </w:rPr>
              <w:t>՝ ալյումինե կամ դյուրալյումինե,</w:t>
            </w:r>
          </w:p>
          <w:p w14:paraId="499A4F9B" w14:textId="77777777" w:rsidR="00540000" w:rsidRPr="00E37214" w:rsidRDefault="00540000" w:rsidP="00540000">
            <w:pPr>
              <w:pStyle w:val="ListParagraph"/>
              <w:numPr>
                <w:ilvl w:val="1"/>
                <w:numId w:val="31"/>
              </w:numPr>
              <w:ind w:left="567" w:firstLine="567"/>
              <w:contextualSpacing/>
              <w:rPr>
                <w:rFonts w:ascii="GHEA Grapalat" w:hAnsi="GHEA Grapalat"/>
              </w:rPr>
            </w:pPr>
            <w:r w:rsidRPr="00E37214">
              <w:rPr>
                <w:rFonts w:ascii="GHEA Grapalat" w:hAnsi="GHEA Grapalat"/>
              </w:rPr>
              <w:t xml:space="preserve">Առավելագույն երկարությունը՝ 500 մմ, առավելագույն լայնությունը՝ </w:t>
            </w:r>
            <w:r>
              <w:rPr>
                <w:rFonts w:ascii="GHEA Grapalat" w:hAnsi="GHEA Grapalat"/>
              </w:rPr>
              <w:t>500</w:t>
            </w:r>
            <w:r w:rsidRPr="000655DB">
              <w:rPr>
                <w:rFonts w:ascii="GHEA Grapalat" w:hAnsi="GHEA Grapalat"/>
              </w:rPr>
              <w:t xml:space="preserve"> մմ</w:t>
            </w:r>
            <w:r w:rsidRPr="00E37214">
              <w:rPr>
                <w:rFonts w:ascii="GHEA Grapalat" w:hAnsi="GHEA Grapalat"/>
              </w:rPr>
              <w:t xml:space="preserve"> Արտաքին ազդեցության պաշտպանվածության գործակիցը՝ առ</w:t>
            </w:r>
            <w:r w:rsidRPr="00E37214">
              <w:rPr>
                <w:rFonts w:ascii="GHEA Grapalat" w:hAnsi="GHEA Grapalat"/>
                <w:lang w:val="hy-AM"/>
              </w:rPr>
              <w:t>նվազն</w:t>
            </w:r>
            <w:r w:rsidRPr="00E37214">
              <w:rPr>
                <w:rFonts w:ascii="GHEA Grapalat" w:hAnsi="GHEA Grapalat"/>
              </w:rPr>
              <w:t xml:space="preserve"> IP65</w:t>
            </w:r>
          </w:p>
          <w:p w14:paraId="3FECDAC7" w14:textId="77777777" w:rsidR="00540000" w:rsidRPr="00E37214" w:rsidRDefault="00540000" w:rsidP="00540000">
            <w:pPr>
              <w:pStyle w:val="ListParagraph"/>
              <w:numPr>
                <w:ilvl w:val="1"/>
                <w:numId w:val="31"/>
              </w:numPr>
              <w:ind w:left="567" w:firstLine="567"/>
              <w:contextualSpacing/>
              <w:rPr>
                <w:rFonts w:ascii="GHEA Grapalat" w:hAnsi="GHEA Grapalat"/>
              </w:rPr>
            </w:pPr>
            <w:r w:rsidRPr="000655DB">
              <w:rPr>
                <w:rFonts w:ascii="GHEA Grapalat" w:hAnsi="GHEA Grapalat"/>
                <w:lang w:val="hy-AM"/>
              </w:rPr>
              <w:t xml:space="preserve">Գունային </w:t>
            </w:r>
            <w:r w:rsidRPr="00E37214">
              <w:rPr>
                <w:rFonts w:ascii="GHEA Grapalat" w:hAnsi="GHEA Grapalat"/>
                <w:lang w:val="hy-AM"/>
              </w:rPr>
              <w:t>ջերմաստիճանը՝</w:t>
            </w:r>
            <w:r w:rsidRPr="00E37214">
              <w:rPr>
                <w:rFonts w:ascii="GHEA Grapalat" w:hAnsi="GHEA Grapalat"/>
              </w:rPr>
              <w:t xml:space="preserve"> 4000</w:t>
            </w:r>
            <w:r w:rsidRPr="00E37214">
              <w:rPr>
                <w:rFonts w:ascii="GHEA Grapalat" w:hAnsi="GHEA Grapalat"/>
                <w:lang w:val="hy-AM"/>
              </w:rPr>
              <w:t>-4500Կ</w:t>
            </w:r>
            <w:r w:rsidRPr="00E37214">
              <w:rPr>
                <w:rFonts w:ascii="GHEA Grapalat" w:hAnsi="GHEA Grapalat"/>
              </w:rPr>
              <w:tab/>
            </w:r>
          </w:p>
          <w:p w14:paraId="7C91EC97" w14:textId="77777777" w:rsidR="00540000" w:rsidRPr="00462E15" w:rsidRDefault="00540000" w:rsidP="003C6BDC">
            <w:pPr>
              <w:ind w:left="567" w:firstLine="567"/>
              <w:rPr>
                <w:rFonts w:ascii="GHEA Grapalat" w:hAnsi="GHEA Grapalat"/>
              </w:rPr>
            </w:pPr>
            <w:r w:rsidRPr="00462E15">
              <w:rPr>
                <w:rFonts w:ascii="GHEA Grapalat" w:hAnsi="GHEA Grapalat"/>
              </w:rPr>
              <w:lastRenderedPageBreak/>
              <w:t>2.</w:t>
            </w:r>
            <w:r w:rsidRPr="00462E15">
              <w:rPr>
                <w:rFonts w:ascii="GHEA Grapalat" w:hAnsi="GHEA Grapalat"/>
              </w:rPr>
              <w:tab/>
            </w:r>
            <w:r w:rsidRPr="0054664A">
              <w:rPr>
                <w:rFonts w:ascii="GHEA Grapalat" w:hAnsi="GHEA Grapalat"/>
                <w:b/>
              </w:rPr>
              <w:t>Լուսարձակման մակերես</w:t>
            </w:r>
          </w:p>
          <w:p w14:paraId="052E5711" w14:textId="77777777" w:rsidR="00540000" w:rsidRPr="000655DB" w:rsidRDefault="00540000" w:rsidP="00540000">
            <w:pPr>
              <w:pStyle w:val="ListParagraph"/>
              <w:numPr>
                <w:ilvl w:val="1"/>
                <w:numId w:val="32"/>
              </w:numPr>
              <w:ind w:left="567" w:firstLine="567"/>
              <w:contextualSpacing/>
              <w:rPr>
                <w:rFonts w:ascii="GHEA Grapalat" w:hAnsi="GHEA Grapalat"/>
                <w:lang w:val="hy-AM"/>
              </w:rPr>
            </w:pPr>
            <w:r w:rsidRPr="000655DB">
              <w:rPr>
                <w:rFonts w:ascii="GHEA Grapalat" w:hAnsi="GHEA Grapalat"/>
                <w:lang w:val="hy-AM"/>
              </w:rPr>
              <w:t xml:space="preserve">Օպտիկական </w:t>
            </w:r>
            <w:r>
              <w:rPr>
                <w:rFonts w:ascii="GHEA Grapalat" w:hAnsi="GHEA Grapalat"/>
                <w:lang w:val="hy-AM"/>
              </w:rPr>
              <w:t>ապակի՝ բարձր թափանցիկությամբ</w:t>
            </w:r>
          </w:p>
          <w:p w14:paraId="5DCEE48A" w14:textId="77777777" w:rsidR="00540000" w:rsidRPr="000655DB" w:rsidRDefault="00540000" w:rsidP="00540000">
            <w:pPr>
              <w:pStyle w:val="ListParagraph"/>
              <w:numPr>
                <w:ilvl w:val="1"/>
                <w:numId w:val="32"/>
              </w:numPr>
              <w:ind w:left="567" w:firstLine="567"/>
              <w:contextualSpacing/>
              <w:rPr>
                <w:rFonts w:ascii="GHEA Grapalat" w:hAnsi="GHEA Grapalat"/>
                <w:lang w:val="hy-AM"/>
              </w:rPr>
            </w:pPr>
            <w:r w:rsidRPr="000655DB">
              <w:rPr>
                <w:rFonts w:ascii="GHEA Grapalat" w:hAnsi="GHEA Grapalat"/>
                <w:lang w:val="hy-AM"/>
              </w:rPr>
              <w:t>Լույսի անկյունը՝</w:t>
            </w:r>
            <w:r>
              <w:rPr>
                <w:rFonts w:ascii="GHEA Grapalat" w:hAnsi="GHEA Grapalat"/>
                <w:lang w:val="hy-AM"/>
              </w:rPr>
              <w:t xml:space="preserve"> </w:t>
            </w:r>
            <w:r w:rsidRPr="000655DB">
              <w:rPr>
                <w:rFonts w:ascii="GHEA Grapalat" w:hAnsi="GHEA Grapalat"/>
                <w:lang w:val="hy-AM"/>
              </w:rPr>
              <w:t>60</w:t>
            </w:r>
            <w:r>
              <w:rPr>
                <w:rFonts w:ascii="GHEA Grapalat" w:hAnsi="GHEA Grapalat"/>
                <w:lang w:val="hy-AM"/>
              </w:rPr>
              <w:t>-80</w:t>
            </w:r>
            <w:r w:rsidRPr="000655DB">
              <w:rPr>
                <w:rFonts w:ascii="GHEA Grapalat" w:hAnsi="GHEA Grapalat"/>
                <w:lang w:val="hy-AM"/>
              </w:rPr>
              <w:t>°՝ կենտրոնացված լուսավորության համար</w:t>
            </w:r>
          </w:p>
          <w:p w14:paraId="65227944" w14:textId="77777777" w:rsidR="00540000" w:rsidRPr="000655DB" w:rsidRDefault="00540000" w:rsidP="00540000">
            <w:pPr>
              <w:pStyle w:val="ListParagraph"/>
              <w:numPr>
                <w:ilvl w:val="1"/>
                <w:numId w:val="32"/>
              </w:numPr>
              <w:ind w:left="567" w:firstLine="567"/>
              <w:contextualSpacing/>
              <w:rPr>
                <w:rFonts w:ascii="GHEA Grapalat" w:hAnsi="GHEA Grapalat"/>
                <w:lang w:val="hy-AM"/>
              </w:rPr>
            </w:pPr>
            <w:r w:rsidRPr="000655DB">
              <w:rPr>
                <w:rFonts w:ascii="GHEA Grapalat" w:hAnsi="GHEA Grapalat"/>
                <w:lang w:val="hy-AM"/>
              </w:rPr>
              <w:t>Լուսային արդյունավետությունը՝ ոչ պակաս 140 լմ/Վտ</w:t>
            </w:r>
          </w:p>
          <w:p w14:paraId="76931E8F" w14:textId="77777777" w:rsidR="00540000" w:rsidRPr="00462E15" w:rsidRDefault="00540000" w:rsidP="003C6BDC">
            <w:pPr>
              <w:ind w:left="567" w:firstLine="567"/>
              <w:rPr>
                <w:rFonts w:ascii="GHEA Grapalat" w:hAnsi="GHEA Grapalat"/>
              </w:rPr>
            </w:pPr>
            <w:r w:rsidRPr="00462E15">
              <w:rPr>
                <w:rFonts w:ascii="GHEA Grapalat" w:hAnsi="GHEA Grapalat"/>
              </w:rPr>
              <w:t>3.</w:t>
            </w:r>
            <w:r w:rsidRPr="00462E15">
              <w:rPr>
                <w:rFonts w:ascii="GHEA Grapalat" w:hAnsi="GHEA Grapalat"/>
              </w:rPr>
              <w:tab/>
            </w:r>
            <w:r w:rsidRPr="005906CF">
              <w:rPr>
                <w:rFonts w:ascii="GHEA Grapalat" w:hAnsi="GHEA Grapalat"/>
                <w:b/>
              </w:rPr>
              <w:t>Էլեկտրատեխնիկական բնութագրեր</w:t>
            </w:r>
          </w:p>
          <w:p w14:paraId="050853A2" w14:textId="77777777" w:rsidR="00540000" w:rsidRPr="000655DB" w:rsidRDefault="00540000" w:rsidP="00540000">
            <w:pPr>
              <w:pStyle w:val="ListParagraph"/>
              <w:numPr>
                <w:ilvl w:val="1"/>
                <w:numId w:val="33"/>
              </w:numPr>
              <w:ind w:left="567" w:firstLine="567"/>
              <w:contextualSpacing/>
              <w:rPr>
                <w:rFonts w:ascii="GHEA Grapalat" w:hAnsi="GHEA Grapalat"/>
              </w:rPr>
            </w:pPr>
            <w:r w:rsidRPr="000655DB">
              <w:rPr>
                <w:rFonts w:ascii="GHEA Grapalat" w:hAnsi="GHEA Grapalat"/>
              </w:rPr>
              <w:t>LED (Լուսադիոդ)</w:t>
            </w:r>
          </w:p>
          <w:p w14:paraId="2B7D0EBF" w14:textId="77777777" w:rsidR="00540000" w:rsidRPr="000655DB" w:rsidRDefault="00540000" w:rsidP="00540000">
            <w:pPr>
              <w:pStyle w:val="ListParagraph"/>
              <w:numPr>
                <w:ilvl w:val="1"/>
                <w:numId w:val="33"/>
              </w:numPr>
              <w:ind w:left="567" w:firstLine="567"/>
              <w:contextualSpacing/>
              <w:rPr>
                <w:rFonts w:ascii="GHEA Grapalat" w:hAnsi="GHEA Grapalat"/>
                <w:lang w:val="hy-AM"/>
              </w:rPr>
            </w:pPr>
            <w:r w:rsidRPr="000655DB">
              <w:rPr>
                <w:rFonts w:ascii="GHEA Grapalat" w:hAnsi="GHEA Grapalat"/>
              </w:rPr>
              <w:t>Հզորություն</w:t>
            </w:r>
            <w:r>
              <w:rPr>
                <w:rFonts w:ascii="GHEA Grapalat" w:hAnsi="GHEA Grapalat"/>
              </w:rPr>
              <w:t xml:space="preserve">ը՝ </w:t>
            </w:r>
            <w:r>
              <w:rPr>
                <w:rFonts w:ascii="GHEA Grapalat" w:hAnsi="GHEA Grapalat"/>
                <w:lang w:val="hy-AM"/>
              </w:rPr>
              <w:t>1000</w:t>
            </w:r>
            <w:r w:rsidRPr="000655DB">
              <w:rPr>
                <w:rFonts w:ascii="GHEA Grapalat" w:hAnsi="GHEA Grapalat"/>
              </w:rPr>
              <w:t xml:space="preserve"> Վտ</w:t>
            </w:r>
            <w:r w:rsidRPr="000655DB">
              <w:rPr>
                <w:rFonts w:ascii="GHEA Grapalat" w:hAnsi="GHEA Grapalat"/>
                <w:lang w:val="hy-AM"/>
              </w:rPr>
              <w:t>, թույլատրելի շեղումը՝ + - 5</w:t>
            </w:r>
            <w:r w:rsidRPr="000655DB">
              <w:rPr>
                <w:rFonts w:ascii="GHEA Grapalat" w:hAnsi="GHEA Grapalat"/>
              </w:rPr>
              <w:t>%</w:t>
            </w:r>
          </w:p>
          <w:p w14:paraId="77AB8542" w14:textId="77777777" w:rsidR="00540000" w:rsidRPr="000655DB" w:rsidRDefault="00540000" w:rsidP="00540000">
            <w:pPr>
              <w:pStyle w:val="ListParagraph"/>
              <w:numPr>
                <w:ilvl w:val="1"/>
                <w:numId w:val="33"/>
              </w:numPr>
              <w:ind w:left="567" w:firstLine="567"/>
              <w:contextualSpacing/>
              <w:rPr>
                <w:rFonts w:ascii="GHEA Grapalat" w:hAnsi="GHEA Grapalat"/>
                <w:lang w:val="hy-AM"/>
              </w:rPr>
            </w:pPr>
            <w:r w:rsidRPr="000655DB">
              <w:rPr>
                <w:rFonts w:ascii="GHEA Grapalat" w:hAnsi="GHEA Grapalat"/>
                <w:lang w:val="hy-AM"/>
              </w:rPr>
              <w:t>Մուտքային լարումը՝ առնվազն 200-240 Վ</w:t>
            </w:r>
          </w:p>
          <w:p w14:paraId="0A2426F2" w14:textId="77777777" w:rsidR="00540000" w:rsidRDefault="00540000" w:rsidP="00540000">
            <w:pPr>
              <w:pStyle w:val="ListParagraph"/>
              <w:numPr>
                <w:ilvl w:val="1"/>
                <w:numId w:val="33"/>
              </w:numPr>
              <w:ind w:left="567" w:firstLine="567"/>
              <w:contextualSpacing/>
              <w:rPr>
                <w:rFonts w:ascii="GHEA Grapalat" w:hAnsi="GHEA Grapalat"/>
              </w:rPr>
            </w:pPr>
            <w:r w:rsidRPr="000655DB">
              <w:rPr>
                <w:rFonts w:ascii="GHEA Grapalat" w:hAnsi="GHEA Grapalat"/>
              </w:rPr>
              <w:t>CRI (Color Rendering Index): ≥90</w:t>
            </w:r>
          </w:p>
          <w:p w14:paraId="27F6D008" w14:textId="77777777" w:rsidR="00540000" w:rsidRPr="00A635FB" w:rsidRDefault="00540000" w:rsidP="00540000">
            <w:pPr>
              <w:pStyle w:val="ListParagraph"/>
              <w:numPr>
                <w:ilvl w:val="1"/>
                <w:numId w:val="33"/>
              </w:numPr>
              <w:ind w:left="567" w:firstLine="567"/>
              <w:contextualSpacing/>
              <w:rPr>
                <w:rFonts w:ascii="GHEA Grapalat" w:hAnsi="GHEA Grapalat"/>
              </w:rPr>
            </w:pPr>
            <w:r>
              <w:rPr>
                <w:rFonts w:ascii="GHEA Grapalat" w:hAnsi="GHEA Grapalat"/>
                <w:lang w:val="hy-AM"/>
              </w:rPr>
              <w:t>Հաճախականությունը՝ 50</w:t>
            </w:r>
            <w:r>
              <w:rPr>
                <w:rFonts w:ascii="GHEA Grapalat" w:hAnsi="GHEA Grapalat"/>
              </w:rPr>
              <w:t>/</w:t>
            </w:r>
            <w:r>
              <w:rPr>
                <w:rFonts w:ascii="GHEA Grapalat" w:hAnsi="GHEA Grapalat"/>
                <w:lang w:val="hy-AM"/>
              </w:rPr>
              <w:t>60 Հց</w:t>
            </w:r>
          </w:p>
          <w:p w14:paraId="42978CA3" w14:textId="77777777" w:rsidR="00540000" w:rsidRPr="00597C3D" w:rsidRDefault="00540000" w:rsidP="00540000">
            <w:pPr>
              <w:pStyle w:val="ListParagraph"/>
              <w:numPr>
                <w:ilvl w:val="1"/>
                <w:numId w:val="33"/>
              </w:numPr>
              <w:ind w:left="567" w:firstLine="567"/>
              <w:contextualSpacing/>
              <w:rPr>
                <w:rFonts w:ascii="GHEA Grapalat" w:hAnsi="GHEA Grapalat"/>
              </w:rPr>
            </w:pPr>
            <w:r>
              <w:rPr>
                <w:rFonts w:ascii="GHEA Grapalat" w:hAnsi="GHEA Grapalat"/>
                <w:lang w:val="hy-AM"/>
              </w:rPr>
              <w:t>Աշխատանքը շրջակա միջավայրի առնվազն -30⁰</w:t>
            </w:r>
            <w:r>
              <w:rPr>
                <w:rFonts w:ascii="GHEA Grapalat" w:hAnsi="GHEA Grapalat"/>
              </w:rPr>
              <w:t>C</w:t>
            </w:r>
            <w:r>
              <w:rPr>
                <w:rFonts w:ascii="GHEA Grapalat" w:hAnsi="GHEA Grapalat"/>
                <w:lang w:val="hy-AM"/>
              </w:rPr>
              <w:t xml:space="preserve"> - + 40⁰</w:t>
            </w:r>
            <w:r>
              <w:rPr>
                <w:rFonts w:ascii="GHEA Grapalat" w:hAnsi="GHEA Grapalat"/>
              </w:rPr>
              <w:t xml:space="preserve">C </w:t>
            </w:r>
            <w:r>
              <w:rPr>
                <w:rFonts w:ascii="GHEA Grapalat" w:hAnsi="GHEA Grapalat"/>
                <w:lang w:val="hy-AM"/>
              </w:rPr>
              <w:t>ջերմաստիճանի պայմաններում</w:t>
            </w:r>
          </w:p>
          <w:p w14:paraId="4AFB18DD" w14:textId="77777777" w:rsidR="00540000" w:rsidRPr="00307B81" w:rsidRDefault="00540000" w:rsidP="00540000">
            <w:pPr>
              <w:pStyle w:val="ListParagraph"/>
              <w:numPr>
                <w:ilvl w:val="1"/>
                <w:numId w:val="33"/>
              </w:numPr>
              <w:ind w:left="567" w:firstLine="567"/>
              <w:contextualSpacing/>
              <w:rPr>
                <w:rFonts w:ascii="GHEA Grapalat" w:hAnsi="GHEA Grapalat"/>
              </w:rPr>
            </w:pPr>
            <w:r>
              <w:rPr>
                <w:rFonts w:ascii="GHEA Grapalat" w:hAnsi="GHEA Grapalat"/>
                <w:lang w:val="hy-AM"/>
              </w:rPr>
              <w:t xml:space="preserve">Գունափոխանցման գործակիցը՝ </w:t>
            </w:r>
            <w:r>
              <w:rPr>
                <w:rFonts w:ascii="GHEA Grapalat" w:hAnsi="GHEA Grapalat"/>
              </w:rPr>
              <w:t xml:space="preserve">(RA, %) </w:t>
            </w:r>
            <w:r>
              <w:rPr>
                <w:rFonts w:ascii="GHEA Grapalat" w:hAnsi="GHEA Grapalat"/>
                <w:lang w:val="hy-AM"/>
              </w:rPr>
              <w:t>ոչ պակաս 70</w:t>
            </w:r>
          </w:p>
          <w:p w14:paraId="1DF5B359" w14:textId="77777777" w:rsidR="00540000" w:rsidRPr="00764F78" w:rsidRDefault="00540000" w:rsidP="00540000">
            <w:pPr>
              <w:pStyle w:val="ListParagraph"/>
              <w:numPr>
                <w:ilvl w:val="1"/>
                <w:numId w:val="33"/>
              </w:numPr>
              <w:ind w:left="567" w:firstLine="567"/>
              <w:contextualSpacing/>
              <w:rPr>
                <w:rFonts w:ascii="GHEA Grapalat" w:hAnsi="GHEA Grapalat"/>
              </w:rPr>
            </w:pPr>
            <w:r>
              <w:rPr>
                <w:rFonts w:ascii="GHEA Grapalat" w:hAnsi="GHEA Grapalat"/>
                <w:lang w:val="hy-AM"/>
              </w:rPr>
              <w:t>Ծառայության ժամկետը՝ առնվազն 50000 ժամ</w:t>
            </w:r>
          </w:p>
          <w:p w14:paraId="75EE27BC" w14:textId="77777777" w:rsidR="00540000" w:rsidRPr="00462E15" w:rsidRDefault="00540000" w:rsidP="003C6BDC">
            <w:pPr>
              <w:ind w:left="567" w:firstLine="567"/>
              <w:rPr>
                <w:rFonts w:ascii="GHEA Grapalat" w:hAnsi="GHEA Grapalat"/>
              </w:rPr>
            </w:pPr>
            <w:r w:rsidRPr="00462E15">
              <w:rPr>
                <w:rFonts w:ascii="GHEA Grapalat" w:hAnsi="GHEA Grapalat"/>
              </w:rPr>
              <w:t>4.</w:t>
            </w:r>
            <w:r w:rsidRPr="00462E15">
              <w:rPr>
                <w:rFonts w:ascii="GHEA Grapalat" w:hAnsi="GHEA Grapalat"/>
              </w:rPr>
              <w:tab/>
            </w:r>
            <w:r w:rsidRPr="000655DB">
              <w:rPr>
                <w:rFonts w:ascii="GHEA Grapalat" w:hAnsi="GHEA Grapalat"/>
                <w:b/>
              </w:rPr>
              <w:t>Տեղադրման համակարգ</w:t>
            </w:r>
          </w:p>
          <w:p w14:paraId="4C773F4C" w14:textId="77777777" w:rsidR="00540000" w:rsidRDefault="00540000" w:rsidP="00540000">
            <w:pPr>
              <w:pStyle w:val="ListParagraph"/>
              <w:numPr>
                <w:ilvl w:val="0"/>
                <w:numId w:val="34"/>
              </w:numPr>
              <w:ind w:left="567" w:firstLine="567"/>
              <w:contextualSpacing/>
              <w:rPr>
                <w:rFonts w:ascii="GHEA Grapalat" w:hAnsi="GHEA Grapalat"/>
              </w:rPr>
            </w:pPr>
            <w:r w:rsidRPr="0021541F">
              <w:rPr>
                <w:rFonts w:ascii="GHEA Grapalat" w:hAnsi="GHEA Grapalat"/>
              </w:rPr>
              <w:t>Ճշգրտվող բռնակ՝ 15°-90° անկյունների կարգավորմամբ՝ տարբեր տեղադրումների համար</w:t>
            </w:r>
          </w:p>
          <w:p w14:paraId="15C424F2" w14:textId="77777777" w:rsidR="00540000" w:rsidRPr="00774682" w:rsidRDefault="00540000" w:rsidP="003C6BDC">
            <w:pPr>
              <w:ind w:left="1086"/>
              <w:rPr>
                <w:rFonts w:ascii="GHEA Grapalat" w:hAnsi="GHEA Grapalat"/>
              </w:rPr>
            </w:pPr>
          </w:p>
          <w:p w14:paraId="20CA25B1" w14:textId="64AD4DEA" w:rsidR="00540000" w:rsidRPr="00774682" w:rsidRDefault="00540000" w:rsidP="003C6BDC">
            <w:pPr>
              <w:spacing w:line="276" w:lineRule="auto"/>
              <w:ind w:left="1080" w:right="283"/>
              <w:rPr>
                <w:rFonts w:ascii="GHEA Grapalat" w:hAnsi="GHEA Grapalat"/>
                <w:b/>
              </w:rPr>
            </w:pPr>
            <w:r w:rsidRPr="00774682">
              <w:rPr>
                <w:rFonts w:ascii="GHEA Grapalat" w:hAnsi="GHEA Grapalat"/>
                <w:b/>
              </w:rPr>
              <w:t xml:space="preserve">Չօգտագործված, </w:t>
            </w:r>
            <w:r w:rsidRPr="00774682">
              <w:rPr>
                <w:rFonts w:ascii="GHEA Grapalat" w:hAnsi="GHEA Grapalat"/>
                <w:b/>
                <w:lang w:val="hy-AM"/>
              </w:rPr>
              <w:t xml:space="preserve">առնվազն </w:t>
            </w:r>
            <w:r w:rsidR="00FE1B0E">
              <w:rPr>
                <w:rFonts w:ascii="GHEA Grapalat" w:hAnsi="GHEA Grapalat"/>
                <w:b/>
                <w:lang w:val="hy-AM"/>
              </w:rPr>
              <w:t>202</w:t>
            </w:r>
            <w:r w:rsidR="006F2B18">
              <w:rPr>
                <w:rFonts w:ascii="GHEA Grapalat" w:hAnsi="GHEA Grapalat"/>
                <w:b/>
              </w:rPr>
              <w:t>4</w:t>
            </w:r>
            <w:r w:rsidRPr="00774682">
              <w:rPr>
                <w:rFonts w:ascii="GHEA Grapalat" w:hAnsi="GHEA Grapalat"/>
                <w:b/>
                <w:lang w:val="hy-AM"/>
              </w:rPr>
              <w:t>թ</w:t>
            </w:r>
            <w:r w:rsidRPr="00774682">
              <w:rPr>
                <w:rFonts w:ascii="Cambria Math" w:hAnsi="Cambria Math" w:cs="Cambria Math"/>
                <w:b/>
                <w:lang w:val="hy-AM"/>
              </w:rPr>
              <w:t>․</w:t>
            </w:r>
            <w:r w:rsidRPr="00774682">
              <w:rPr>
                <w:rFonts w:ascii="GHEA Grapalat" w:hAnsi="GHEA Grapalat"/>
                <w:b/>
                <w:lang w:val="hy-AM"/>
              </w:rPr>
              <w:t xml:space="preserve"> արտադրության</w:t>
            </w:r>
            <w:r w:rsidRPr="00774682">
              <w:rPr>
                <w:rFonts w:ascii="GHEA Grapalat" w:hAnsi="GHEA Grapalat"/>
                <w:b/>
              </w:rPr>
              <w:t>:</w:t>
            </w:r>
          </w:p>
          <w:p w14:paraId="0614BF9C" w14:textId="77777777" w:rsidR="00540000" w:rsidRPr="00774682" w:rsidRDefault="00540000" w:rsidP="003C6BDC">
            <w:pPr>
              <w:spacing w:line="276" w:lineRule="auto"/>
              <w:ind w:left="1080" w:right="283"/>
              <w:rPr>
                <w:rFonts w:ascii="GHEA Grapalat" w:hAnsi="GHEA Grapalat"/>
                <w:b/>
              </w:rPr>
            </w:pPr>
            <w:r w:rsidRPr="00774682">
              <w:rPr>
                <w:rFonts w:ascii="GHEA Grapalat" w:hAnsi="GHEA Grapalat"/>
                <w:b/>
                <w:lang w:val="hy-AM"/>
              </w:rPr>
              <w:t>Առնվազն 3 տարի երաշխիքային ժամկետ</w:t>
            </w:r>
          </w:p>
          <w:p w14:paraId="65078203" w14:textId="77777777" w:rsidR="00540000" w:rsidRPr="008A2D5E" w:rsidRDefault="00540000" w:rsidP="003C6BDC">
            <w:pPr>
              <w:spacing w:line="276" w:lineRule="auto"/>
              <w:ind w:left="460" w:right="283" w:firstLine="566"/>
              <w:jc w:val="both"/>
              <w:rPr>
                <w:rFonts w:ascii="GHEA Grapalat" w:hAnsi="GHEA Grapalat"/>
                <w:b/>
              </w:rPr>
            </w:pPr>
            <w:r w:rsidRPr="004D32C6">
              <w:rPr>
                <w:rFonts w:ascii="GHEA Grapalat" w:hAnsi="GHEA Grapalat"/>
                <w:b/>
                <w:lang w:val="hy-AM"/>
              </w:rPr>
              <w:t>Վաճառողը մատակարարված ապրանքի հետ միասին ներկայացնում</w:t>
            </w:r>
            <w:r w:rsidRPr="004D32C6">
              <w:rPr>
                <w:rFonts w:ascii="Calibri" w:hAnsi="Calibri" w:cs="Calibri"/>
                <w:b/>
                <w:lang w:val="hy-AM"/>
              </w:rPr>
              <w:t> </w:t>
            </w:r>
            <w:r w:rsidRPr="004D32C6">
              <w:rPr>
                <w:rFonts w:ascii="GHEA Grapalat" w:hAnsi="GHEA Grapalat"/>
                <w:b/>
                <w:lang w:val="hy-AM"/>
              </w:rPr>
              <w:t xml:space="preserve"> է երաշխիքային կտրոնը</w:t>
            </w:r>
            <w:r>
              <w:rPr>
                <w:rFonts w:ascii="GHEA Grapalat" w:hAnsi="GHEA Grapalat"/>
                <w:b/>
              </w:rPr>
              <w:t>:</w:t>
            </w:r>
          </w:p>
          <w:p w14:paraId="44E421DB" w14:textId="77777777" w:rsidR="00540000" w:rsidRDefault="00540000" w:rsidP="004E12FE">
            <w:pPr>
              <w:spacing w:line="276" w:lineRule="auto"/>
              <w:ind w:left="460" w:right="283" w:firstLine="566"/>
              <w:jc w:val="both"/>
              <w:rPr>
                <w:rFonts w:ascii="GHEA Grapalat" w:hAnsi="GHEA Grapalat"/>
                <w:lang w:val="hy-AM"/>
              </w:rPr>
            </w:pPr>
          </w:p>
        </w:tc>
      </w:tr>
    </w:tbl>
    <w:p w14:paraId="653C9AF7" w14:textId="77777777" w:rsidR="00540000" w:rsidRDefault="00540000" w:rsidP="00540000">
      <w:pPr>
        <w:rPr>
          <w:rFonts w:ascii="GHEA Grapalat" w:hAnsi="GHEA Grapalat"/>
          <w:sz w:val="22"/>
          <w:lang w:val="hy-AM"/>
        </w:rPr>
      </w:pPr>
    </w:p>
    <w:p w14:paraId="16EEB57B" w14:textId="77777777" w:rsidR="00540000" w:rsidRDefault="00540000" w:rsidP="00ED561E">
      <w:pPr>
        <w:jc w:val="right"/>
        <w:rPr>
          <w:rFonts w:ascii="GHEA Grapalat" w:hAnsi="GHEA Grapalat"/>
          <w:i/>
          <w:sz w:val="18"/>
          <w:lang w:val="hy-AM"/>
        </w:rPr>
      </w:pPr>
    </w:p>
    <w:p w14:paraId="5EB4E375" w14:textId="77777777" w:rsidR="00540000" w:rsidRDefault="00540000" w:rsidP="00ED561E">
      <w:pPr>
        <w:jc w:val="right"/>
        <w:rPr>
          <w:rFonts w:ascii="GHEA Grapalat" w:hAnsi="GHEA Grapalat"/>
          <w:i/>
          <w:sz w:val="18"/>
          <w:lang w:val="hy-AM"/>
        </w:rPr>
      </w:pPr>
    </w:p>
    <w:tbl>
      <w:tblPr>
        <w:tblW w:w="10413" w:type="dxa"/>
        <w:jc w:val="center"/>
        <w:tblLayout w:type="fixed"/>
        <w:tblLook w:val="0000" w:firstRow="0" w:lastRow="0" w:firstColumn="0" w:lastColumn="0" w:noHBand="0" w:noVBand="0"/>
      </w:tblPr>
      <w:tblGrid>
        <w:gridCol w:w="4935"/>
        <w:gridCol w:w="519"/>
        <w:gridCol w:w="4959"/>
      </w:tblGrid>
      <w:tr w:rsidR="004E12FE" w:rsidRPr="00752623" w14:paraId="7518B5CD" w14:textId="77777777" w:rsidTr="003C6BDC">
        <w:trPr>
          <w:trHeight w:val="3107"/>
          <w:jc w:val="center"/>
        </w:trPr>
        <w:tc>
          <w:tcPr>
            <w:tcW w:w="4935" w:type="dxa"/>
          </w:tcPr>
          <w:p w14:paraId="29E7736E" w14:textId="77777777" w:rsidR="004E12FE" w:rsidRDefault="004E12FE" w:rsidP="003C6BDC">
            <w:pPr>
              <w:jc w:val="center"/>
              <w:rPr>
                <w:rFonts w:ascii="Sylfaen" w:hAnsi="Sylfaen" w:cs="Sylfaen"/>
                <w:b/>
                <w:bCs/>
                <w:lang w:val="pt-BR"/>
              </w:rPr>
            </w:pPr>
          </w:p>
          <w:p w14:paraId="2F4419BB" w14:textId="77777777" w:rsidR="004E12FE" w:rsidRPr="00D05B89" w:rsidRDefault="004E12FE" w:rsidP="003C6BDC">
            <w:pPr>
              <w:jc w:val="center"/>
              <w:rPr>
                <w:rFonts w:ascii="GHEA Grapalat" w:hAnsi="GHEA Grapalat"/>
                <w:sz w:val="22"/>
                <w:szCs w:val="22"/>
                <w:lang w:val="hy-AM"/>
              </w:rPr>
            </w:pPr>
            <w:r w:rsidRPr="00752623">
              <w:rPr>
                <w:rFonts w:ascii="Sylfaen" w:hAnsi="Sylfaen" w:cs="Sylfaen"/>
                <w:b/>
                <w:bCs/>
                <w:lang w:val="pt-BR"/>
              </w:rPr>
              <w:t>ՎԱՃԱՌՈՂ</w:t>
            </w:r>
          </w:p>
          <w:p w14:paraId="629BDB72" w14:textId="77777777" w:rsidR="004E12FE" w:rsidRPr="00D05B89" w:rsidRDefault="004E12FE" w:rsidP="003C6BDC">
            <w:pPr>
              <w:jc w:val="center"/>
              <w:rPr>
                <w:rFonts w:ascii="GHEA Grapalat" w:hAnsi="GHEA Grapalat"/>
                <w:lang w:val="hy-AM"/>
              </w:rPr>
            </w:pPr>
          </w:p>
          <w:p w14:paraId="103E8D51" w14:textId="77777777" w:rsidR="004E12FE" w:rsidRPr="00D05B89" w:rsidRDefault="004E12FE" w:rsidP="003C6BDC">
            <w:pPr>
              <w:jc w:val="center"/>
              <w:rPr>
                <w:rFonts w:ascii="GHEA Grapalat" w:hAnsi="GHEA Grapalat"/>
                <w:lang w:val="hy-AM"/>
              </w:rPr>
            </w:pPr>
          </w:p>
          <w:p w14:paraId="4AC01B4A" w14:textId="77777777" w:rsidR="004E12FE" w:rsidRPr="00D05B89" w:rsidRDefault="004E12FE" w:rsidP="003C6BDC">
            <w:pPr>
              <w:jc w:val="center"/>
              <w:rPr>
                <w:rFonts w:ascii="GHEA Grapalat" w:hAnsi="GHEA Grapalat"/>
                <w:lang w:val="hy-AM"/>
              </w:rPr>
            </w:pPr>
          </w:p>
          <w:p w14:paraId="46E3CEEF" w14:textId="77777777" w:rsidR="004E12FE" w:rsidRPr="00E979A6" w:rsidRDefault="004E12FE" w:rsidP="003C6BDC">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2C8673A1" w14:textId="77777777" w:rsidR="004E12FE" w:rsidRPr="00D05B89" w:rsidRDefault="004E12FE" w:rsidP="003C6BDC">
            <w:pPr>
              <w:jc w:val="center"/>
              <w:rPr>
                <w:rFonts w:ascii="GHEA Grapalat" w:hAnsi="GHEA Grapalat"/>
                <w:lang w:val="hy-AM"/>
              </w:rPr>
            </w:pPr>
          </w:p>
          <w:p w14:paraId="3D0EA1EF" w14:textId="77777777" w:rsidR="004E12FE" w:rsidRPr="00D05B89" w:rsidRDefault="004E12FE" w:rsidP="003C6BDC">
            <w:pPr>
              <w:jc w:val="center"/>
              <w:rPr>
                <w:rFonts w:ascii="GHEA Grapalat" w:hAnsi="GHEA Grapalat"/>
                <w:lang w:val="hy-AM"/>
              </w:rPr>
            </w:pPr>
          </w:p>
          <w:p w14:paraId="75671B5F" w14:textId="77777777" w:rsidR="004E12FE" w:rsidRPr="00D05B89" w:rsidRDefault="004E12FE" w:rsidP="003C6BDC">
            <w:pPr>
              <w:jc w:val="center"/>
              <w:rPr>
                <w:rFonts w:ascii="GHEA Grapalat" w:hAnsi="GHEA Grapalat"/>
                <w:lang w:val="hy-AM"/>
              </w:rPr>
            </w:pPr>
          </w:p>
          <w:p w14:paraId="0F920BA4" w14:textId="77777777" w:rsidR="004E12FE" w:rsidRPr="00D05B89" w:rsidRDefault="004E12FE" w:rsidP="003C6BDC">
            <w:pPr>
              <w:jc w:val="center"/>
              <w:rPr>
                <w:rFonts w:ascii="GHEA Grapalat" w:hAnsi="GHEA Grapalat"/>
                <w:lang w:val="hy-AM"/>
              </w:rPr>
            </w:pPr>
            <w:r w:rsidRPr="00D05B89">
              <w:rPr>
                <w:rFonts w:ascii="GHEA Grapalat" w:hAnsi="GHEA Grapalat"/>
                <w:lang w:val="hy-AM"/>
              </w:rPr>
              <w:t>---------------------------------</w:t>
            </w:r>
          </w:p>
          <w:p w14:paraId="70D55D6E" w14:textId="77777777" w:rsidR="004E12FE" w:rsidRPr="00D05B89" w:rsidRDefault="004E12FE"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446E3068" w14:textId="77777777" w:rsidR="004E12FE" w:rsidRPr="00D05B89" w:rsidRDefault="004E12FE" w:rsidP="003C6BDC">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243F1E7" w14:textId="77777777" w:rsidR="004E12FE" w:rsidRPr="00D05B89" w:rsidRDefault="004E12FE" w:rsidP="003C6BDC">
            <w:pPr>
              <w:jc w:val="center"/>
              <w:rPr>
                <w:rFonts w:ascii="GHEA Grapalat" w:hAnsi="GHEA Grapalat"/>
                <w:lang w:val="hy-AM"/>
              </w:rPr>
            </w:pPr>
          </w:p>
        </w:tc>
        <w:tc>
          <w:tcPr>
            <w:tcW w:w="4959" w:type="dxa"/>
          </w:tcPr>
          <w:p w14:paraId="13A408E2" w14:textId="77777777" w:rsidR="004E12FE" w:rsidRDefault="004E12FE" w:rsidP="003C6BDC">
            <w:pPr>
              <w:jc w:val="center"/>
              <w:rPr>
                <w:rFonts w:ascii="Sylfaen" w:hAnsi="Sylfaen"/>
                <w:b/>
                <w:bCs/>
                <w:color w:val="212529"/>
                <w:sz w:val="18"/>
                <w:szCs w:val="18"/>
                <w:lang w:val="nb-NO"/>
              </w:rPr>
            </w:pPr>
          </w:p>
          <w:p w14:paraId="16F5710A" w14:textId="77777777" w:rsidR="004E12FE" w:rsidRPr="00E979A6" w:rsidRDefault="004E12FE" w:rsidP="003C6BDC">
            <w:pPr>
              <w:jc w:val="center"/>
              <w:rPr>
                <w:rFonts w:ascii="Sylfaen" w:hAnsi="Sylfaen"/>
                <w:color w:val="212529"/>
                <w:szCs w:val="18"/>
                <w:lang w:val="nb-NO"/>
              </w:rPr>
            </w:pPr>
            <w:r w:rsidRPr="004D740B">
              <w:rPr>
                <w:rFonts w:ascii="Sylfaen" w:hAnsi="Sylfaen"/>
                <w:b/>
                <w:bCs/>
                <w:color w:val="212529"/>
                <w:szCs w:val="18"/>
                <w:lang w:val="nb-NO"/>
              </w:rPr>
              <w:t>ԳՆՈՐԴ</w:t>
            </w:r>
          </w:p>
          <w:p w14:paraId="60FE432E" w14:textId="77777777" w:rsidR="004E12FE" w:rsidRPr="00E979A6" w:rsidRDefault="004E12FE" w:rsidP="003C6BDC">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15641E8B" w14:textId="77777777" w:rsidR="004E12FE" w:rsidRPr="00E979A6" w:rsidRDefault="004E12FE" w:rsidP="003C6BDC">
            <w:pPr>
              <w:jc w:val="center"/>
              <w:rPr>
                <w:rFonts w:ascii="Sylfaen" w:hAnsi="Sylfaen"/>
                <w:color w:val="212529"/>
                <w:sz w:val="18"/>
                <w:szCs w:val="18"/>
                <w:lang w:val="nb-NO"/>
              </w:rPr>
            </w:pPr>
            <w:r>
              <w:rPr>
                <w:rFonts w:ascii="Arial" w:hAnsi="Arial" w:cs="Arial"/>
                <w:color w:val="212529"/>
                <w:sz w:val="20"/>
                <w:szCs w:val="20"/>
                <w:lang w:val="hy-AM"/>
              </w:rPr>
              <w:t>ք</w:t>
            </w:r>
            <w:r>
              <w:rPr>
                <w:rFonts w:ascii="Arial LatArm" w:hAnsi="Arial LatArm"/>
                <w:color w:val="212529"/>
                <w:sz w:val="20"/>
                <w:szCs w:val="20"/>
                <w:lang w:val="hy-AM"/>
              </w:rPr>
              <w:t xml:space="preserve">. </w:t>
            </w:r>
            <w:r>
              <w:rPr>
                <w:rFonts w:ascii="Arial" w:hAnsi="Arial" w:cs="Arial"/>
                <w:color w:val="212529"/>
                <w:sz w:val="20"/>
                <w:szCs w:val="20"/>
                <w:lang w:val="hy-AM"/>
              </w:rPr>
              <w:t>Երևան</w:t>
            </w:r>
            <w:r>
              <w:rPr>
                <w:rFonts w:ascii="Arial LatArm" w:hAnsi="Arial LatArm"/>
                <w:color w:val="212529"/>
                <w:sz w:val="20"/>
                <w:szCs w:val="20"/>
                <w:lang w:val="hy-AM"/>
              </w:rPr>
              <w:t xml:space="preserve"> </w:t>
            </w:r>
            <w:r>
              <w:rPr>
                <w:rFonts w:ascii="Arial" w:hAnsi="Arial" w:cs="Arial"/>
                <w:color w:val="212529"/>
                <w:sz w:val="20"/>
                <w:szCs w:val="20"/>
                <w:lang w:val="hy-AM"/>
              </w:rPr>
              <w:t>Բուզանդի</w:t>
            </w:r>
            <w:r>
              <w:rPr>
                <w:rFonts w:ascii="Arial LatArm" w:hAnsi="Arial LatArm"/>
                <w:color w:val="212529"/>
                <w:sz w:val="20"/>
                <w:szCs w:val="20"/>
                <w:lang w:val="hy-AM"/>
              </w:rPr>
              <w:t xml:space="preserve"> 1/4, </w:t>
            </w:r>
            <w:r>
              <w:rPr>
                <w:rFonts w:ascii="Arial" w:hAnsi="Arial" w:cs="Arial"/>
                <w:color w:val="212529"/>
                <w:sz w:val="20"/>
                <w:szCs w:val="20"/>
                <w:lang w:val="hy-AM"/>
              </w:rPr>
              <w:t>Կոմիտաս</w:t>
            </w:r>
            <w:r>
              <w:rPr>
                <w:rFonts w:ascii="Arial LatArm" w:hAnsi="Arial LatArm"/>
                <w:color w:val="212529"/>
                <w:sz w:val="20"/>
                <w:szCs w:val="20"/>
                <w:lang w:val="hy-AM"/>
              </w:rPr>
              <w:t xml:space="preserve"> 28</w:t>
            </w:r>
          </w:p>
          <w:p w14:paraId="3CF48460" w14:textId="77777777" w:rsidR="004E12FE" w:rsidRPr="00E979A6" w:rsidRDefault="004E12FE"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ԱՐԱՐԱՏԲԱՆԿ</w:t>
            </w:r>
            <w:r w:rsidRPr="00E979A6">
              <w:rPr>
                <w:rFonts w:ascii="Arial" w:hAnsi="Arial" w:cs="Arial"/>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ԲԲԸ</w:t>
            </w:r>
          </w:p>
          <w:p w14:paraId="0B873477" w14:textId="77777777" w:rsidR="004E12FE" w:rsidRPr="00E979A6" w:rsidRDefault="004E12FE"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Հ</w:t>
            </w:r>
            <w:r>
              <w:rPr>
                <w:rFonts w:ascii="Arial LatArm" w:hAnsi="Arial LatArm"/>
                <w:color w:val="212529"/>
                <w:sz w:val="20"/>
                <w:szCs w:val="20"/>
                <w:lang w:val="hy-AM"/>
              </w:rPr>
              <w:t>/</w:t>
            </w:r>
            <w:r>
              <w:rPr>
                <w:rFonts w:ascii="Arial" w:hAnsi="Arial" w:cs="Arial"/>
                <w:color w:val="212529"/>
                <w:sz w:val="20"/>
                <w:szCs w:val="20"/>
                <w:lang w:val="hy-AM"/>
              </w:rPr>
              <w:t>Հ</w:t>
            </w:r>
            <w:r>
              <w:rPr>
                <w:rFonts w:ascii="Arial LatArm" w:hAnsi="Arial LatArm"/>
                <w:color w:val="212529"/>
                <w:sz w:val="20"/>
                <w:szCs w:val="20"/>
                <w:lang w:val="hy-AM"/>
              </w:rPr>
              <w:t xml:space="preserve"> 1510004597930100</w:t>
            </w:r>
            <w:r w:rsidRPr="00E979A6">
              <w:rPr>
                <w:rFonts w:ascii="Arial LatArm" w:hAnsi="Arial LatArm"/>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ՀՎՀՀ</w:t>
            </w:r>
            <w:r>
              <w:rPr>
                <w:rFonts w:ascii="Arial LatArm" w:hAnsi="Arial LatArm"/>
                <w:color w:val="212529"/>
                <w:sz w:val="20"/>
                <w:szCs w:val="20"/>
                <w:lang w:val="hy-AM"/>
              </w:rPr>
              <w:t xml:space="preserve"> 02504913</w:t>
            </w:r>
          </w:p>
          <w:p w14:paraId="5CF467AF" w14:textId="77777777" w:rsidR="004E12FE" w:rsidRPr="00E979A6" w:rsidRDefault="004E12FE" w:rsidP="003C6BDC">
            <w:pPr>
              <w:jc w:val="center"/>
              <w:rPr>
                <w:rFonts w:ascii="Sylfaen" w:hAnsi="Sylfaen"/>
                <w:color w:val="212529"/>
                <w:szCs w:val="18"/>
                <w:lang w:val="hy-AM"/>
              </w:rPr>
            </w:pPr>
            <w:r>
              <w:rPr>
                <w:rFonts w:ascii="Arial" w:hAnsi="Arial" w:cs="Arial"/>
                <w:color w:val="212529"/>
                <w:sz w:val="20"/>
                <w:szCs w:val="20"/>
                <w:lang w:val="hy-AM"/>
              </w:rPr>
              <w:t>Էլ</w:t>
            </w:r>
            <w:r>
              <w:rPr>
                <w:rFonts w:ascii="Arial LatArm" w:hAnsi="Arial LatArm"/>
                <w:color w:val="212529"/>
                <w:sz w:val="20"/>
                <w:szCs w:val="20"/>
                <w:lang w:val="hy-AM"/>
              </w:rPr>
              <w:t xml:space="preserve">. </w:t>
            </w:r>
            <w:r>
              <w:rPr>
                <w:rFonts w:ascii="Arial" w:hAnsi="Arial" w:cs="Arial"/>
                <w:color w:val="212529"/>
                <w:sz w:val="20"/>
                <w:szCs w:val="20"/>
                <w:lang w:val="hy-AM"/>
              </w:rPr>
              <w:t>փոստ</w:t>
            </w:r>
            <w:r>
              <w:rPr>
                <w:rFonts w:ascii="Arial LatArm" w:hAnsi="Arial LatArm"/>
                <w:color w:val="212529"/>
                <w:sz w:val="20"/>
                <w:szCs w:val="20"/>
                <w:lang w:val="hy-AM"/>
              </w:rPr>
              <w:t>.</w:t>
            </w:r>
            <w:r>
              <w:rPr>
                <w:rFonts w:ascii="Calibri" w:hAnsi="Calibri" w:cs="Calibri"/>
                <w:color w:val="212529"/>
                <w:sz w:val="18"/>
                <w:szCs w:val="18"/>
                <w:lang w:val="hy-AM"/>
              </w:rPr>
              <w:t> </w:t>
            </w:r>
            <w:r w:rsidRPr="004D740B">
              <w:rPr>
                <w:rFonts w:ascii="Arial LatArm" w:hAnsi="Arial LatArm"/>
                <w:color w:val="212529"/>
                <w:sz w:val="20"/>
                <w:szCs w:val="20"/>
                <w:lang w:val="hy-AM"/>
              </w:rPr>
              <w:t>y</w:t>
            </w:r>
            <w:hyperlink r:id="rId13" w:history="1">
              <w:r w:rsidRPr="00E979A6">
                <w:rPr>
                  <w:rFonts w:ascii="Arial LatArm" w:hAnsi="Arial LatArm"/>
                  <w:color w:val="212529"/>
                  <w:sz w:val="20"/>
                  <w:szCs w:val="20"/>
                  <w:lang w:val="hy-AM"/>
                </w:rPr>
                <w:t>erqaxluys@yerevan.am</w:t>
              </w:r>
            </w:hyperlink>
            <w:r w:rsidRPr="004D740B">
              <w:rPr>
                <w:rFonts w:ascii="Sylfaen" w:hAnsi="Sylfaen"/>
                <w:color w:val="212529"/>
                <w:szCs w:val="18"/>
                <w:lang w:val="hy-AM"/>
              </w:rPr>
              <w:t>      </w:t>
            </w:r>
          </w:p>
          <w:p w14:paraId="273A9618" w14:textId="77777777" w:rsidR="004E12FE" w:rsidRPr="00D05B89" w:rsidRDefault="004E12FE" w:rsidP="003C6BDC">
            <w:pPr>
              <w:jc w:val="center"/>
              <w:rPr>
                <w:rFonts w:ascii="Arial LatArm" w:hAnsi="Arial LatArm" w:cs="Sylfaen"/>
                <w:bCs/>
                <w:sz w:val="20"/>
                <w:lang w:val="hy-AM"/>
              </w:rPr>
            </w:pPr>
            <w:r w:rsidRPr="00D05B89">
              <w:rPr>
                <w:rFonts w:ascii="Sylfaen" w:hAnsi="Sylfaen"/>
                <w:lang w:val="hy-AM"/>
              </w:rPr>
              <w:t xml:space="preserve">   </w:t>
            </w:r>
          </w:p>
          <w:p w14:paraId="0D9CD151" w14:textId="77777777" w:rsidR="004E12FE" w:rsidRPr="00D05B89" w:rsidRDefault="004E12FE" w:rsidP="003C6BDC">
            <w:pPr>
              <w:jc w:val="center"/>
              <w:rPr>
                <w:rFonts w:ascii="Arial LatArm" w:hAnsi="Arial LatArm" w:cs="Sylfaen"/>
                <w:bCs/>
                <w:sz w:val="20"/>
                <w:lang w:val="hy-AM"/>
              </w:rPr>
            </w:pPr>
          </w:p>
          <w:p w14:paraId="5416C58D" w14:textId="77777777" w:rsidR="004E12FE" w:rsidRDefault="004E12FE" w:rsidP="003C6BDC">
            <w:pPr>
              <w:jc w:val="center"/>
              <w:rPr>
                <w:rFonts w:asciiTheme="minorHAnsi" w:hAnsiTheme="minorHAnsi" w:cs="Sylfaen"/>
                <w:bCs/>
                <w:sz w:val="20"/>
                <w:lang w:val="hy-AM"/>
              </w:rPr>
            </w:pPr>
          </w:p>
          <w:p w14:paraId="08A583C0" w14:textId="77777777" w:rsidR="004E12FE" w:rsidRPr="004D740B" w:rsidRDefault="004E12FE" w:rsidP="003C6BDC">
            <w:pPr>
              <w:jc w:val="center"/>
              <w:rPr>
                <w:rFonts w:asciiTheme="minorHAnsi" w:hAnsiTheme="minorHAnsi" w:cs="Sylfaen"/>
                <w:bCs/>
                <w:sz w:val="20"/>
                <w:lang w:val="hy-AM"/>
              </w:rPr>
            </w:pPr>
          </w:p>
          <w:p w14:paraId="50BC01D7" w14:textId="77777777" w:rsidR="004E12FE" w:rsidRPr="00D05B89" w:rsidRDefault="004E12FE" w:rsidP="003C6BDC">
            <w:pPr>
              <w:jc w:val="center"/>
              <w:rPr>
                <w:rFonts w:ascii="GHEA Grapalat" w:hAnsi="GHEA Grapalat"/>
                <w:lang w:val="hy-AM"/>
              </w:rPr>
            </w:pPr>
            <w:r w:rsidRPr="00D05B89">
              <w:rPr>
                <w:rFonts w:ascii="GHEA Grapalat" w:hAnsi="GHEA Grapalat"/>
                <w:lang w:val="hy-AM"/>
              </w:rPr>
              <w:t>---------------------------------</w:t>
            </w:r>
          </w:p>
          <w:p w14:paraId="579F6B92" w14:textId="77777777" w:rsidR="004E12FE" w:rsidRPr="00D05B89" w:rsidRDefault="004E12FE"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19EEB169" w14:textId="77777777" w:rsidR="004E12FE" w:rsidRPr="00752623" w:rsidRDefault="004E12FE" w:rsidP="003C6BDC">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3F40D4A1" w14:textId="77777777" w:rsidR="00540000" w:rsidRDefault="00540000" w:rsidP="00ED561E">
      <w:pPr>
        <w:jc w:val="right"/>
        <w:rPr>
          <w:rFonts w:ascii="GHEA Grapalat" w:hAnsi="GHEA Grapalat"/>
          <w:i/>
          <w:sz w:val="18"/>
          <w:lang w:val="hy-AM"/>
        </w:rPr>
      </w:pPr>
    </w:p>
    <w:p w14:paraId="27CD06BA" w14:textId="77777777" w:rsidR="00DC0242" w:rsidRDefault="00DC0242" w:rsidP="00ED561E">
      <w:pPr>
        <w:jc w:val="right"/>
        <w:rPr>
          <w:rFonts w:ascii="GHEA Grapalat" w:hAnsi="GHEA Grapalat"/>
          <w:i/>
          <w:sz w:val="18"/>
          <w:lang w:val="hy-AM"/>
        </w:rPr>
      </w:pPr>
    </w:p>
    <w:p w14:paraId="7F87C3D1" w14:textId="77777777" w:rsidR="00DC0242" w:rsidRDefault="00DC0242" w:rsidP="00ED561E">
      <w:pPr>
        <w:jc w:val="right"/>
        <w:rPr>
          <w:rFonts w:ascii="GHEA Grapalat" w:hAnsi="GHEA Grapalat"/>
          <w:i/>
          <w:sz w:val="18"/>
          <w:lang w:val="hy-AM"/>
        </w:rPr>
      </w:pPr>
    </w:p>
    <w:p w14:paraId="16701640" w14:textId="77777777" w:rsidR="00DC0242" w:rsidRDefault="00DC0242" w:rsidP="00ED561E">
      <w:pPr>
        <w:jc w:val="right"/>
        <w:rPr>
          <w:rFonts w:ascii="GHEA Grapalat" w:hAnsi="GHEA Grapalat"/>
          <w:i/>
          <w:sz w:val="18"/>
          <w:lang w:val="hy-AM"/>
        </w:rPr>
      </w:pPr>
    </w:p>
    <w:p w14:paraId="65124953" w14:textId="77777777" w:rsidR="00DC0242" w:rsidRDefault="00DC0242" w:rsidP="00ED561E">
      <w:pPr>
        <w:jc w:val="right"/>
        <w:rPr>
          <w:rFonts w:ascii="GHEA Grapalat" w:hAnsi="GHEA Grapalat"/>
          <w:i/>
          <w:sz w:val="18"/>
          <w:lang w:val="hy-AM"/>
        </w:rPr>
      </w:pPr>
    </w:p>
    <w:p w14:paraId="0993D836" w14:textId="77777777" w:rsidR="00DC0242" w:rsidRDefault="00DC0242" w:rsidP="00ED561E">
      <w:pPr>
        <w:jc w:val="right"/>
        <w:rPr>
          <w:rFonts w:ascii="GHEA Grapalat" w:hAnsi="GHEA Grapalat"/>
          <w:i/>
          <w:sz w:val="18"/>
          <w:lang w:val="hy-AM"/>
        </w:rPr>
      </w:pPr>
    </w:p>
    <w:p w14:paraId="07DA480B" w14:textId="77777777" w:rsidR="00DC0242" w:rsidRDefault="00DC0242" w:rsidP="00ED561E">
      <w:pPr>
        <w:jc w:val="right"/>
        <w:rPr>
          <w:rFonts w:ascii="GHEA Grapalat" w:hAnsi="GHEA Grapalat"/>
          <w:i/>
          <w:sz w:val="18"/>
          <w:lang w:val="hy-AM"/>
        </w:rPr>
      </w:pPr>
    </w:p>
    <w:p w14:paraId="5C0A78DB" w14:textId="77777777" w:rsidR="00DC0242" w:rsidRDefault="00DC0242" w:rsidP="00ED561E">
      <w:pPr>
        <w:jc w:val="right"/>
        <w:rPr>
          <w:rFonts w:ascii="GHEA Grapalat" w:hAnsi="GHEA Grapalat"/>
          <w:i/>
          <w:sz w:val="18"/>
          <w:lang w:val="hy-AM"/>
        </w:rPr>
      </w:pPr>
    </w:p>
    <w:p w14:paraId="18CB3F81" w14:textId="77777777" w:rsidR="00DC0242" w:rsidRDefault="00DC0242" w:rsidP="00ED561E">
      <w:pPr>
        <w:jc w:val="right"/>
        <w:rPr>
          <w:rFonts w:ascii="GHEA Grapalat" w:hAnsi="GHEA Grapalat"/>
          <w:i/>
          <w:sz w:val="18"/>
          <w:lang w:val="hy-AM"/>
        </w:rPr>
      </w:pPr>
    </w:p>
    <w:p w14:paraId="484FF874" w14:textId="77777777" w:rsidR="00DC0242" w:rsidRDefault="00DC0242" w:rsidP="00ED561E">
      <w:pPr>
        <w:jc w:val="right"/>
        <w:rPr>
          <w:rFonts w:ascii="GHEA Grapalat" w:hAnsi="GHEA Grapalat"/>
          <w:i/>
          <w:sz w:val="18"/>
          <w:lang w:val="hy-AM"/>
        </w:rPr>
      </w:pPr>
    </w:p>
    <w:p w14:paraId="3EFB43A5" w14:textId="77777777" w:rsidR="00DC0242" w:rsidRDefault="00DC0242" w:rsidP="00ED561E">
      <w:pPr>
        <w:jc w:val="right"/>
        <w:rPr>
          <w:rFonts w:ascii="GHEA Grapalat" w:hAnsi="GHEA Grapalat"/>
          <w:i/>
          <w:sz w:val="18"/>
          <w:lang w:val="hy-AM"/>
        </w:rPr>
      </w:pPr>
    </w:p>
    <w:p w14:paraId="485EF20C" w14:textId="77777777" w:rsidR="00DC0242" w:rsidRDefault="00DC0242" w:rsidP="00ED561E">
      <w:pPr>
        <w:jc w:val="right"/>
        <w:rPr>
          <w:rFonts w:ascii="GHEA Grapalat" w:hAnsi="GHEA Grapalat"/>
          <w:i/>
          <w:sz w:val="18"/>
          <w:lang w:val="hy-AM"/>
        </w:rPr>
      </w:pPr>
    </w:p>
    <w:p w14:paraId="7D789FC8" w14:textId="77777777" w:rsidR="00DC0242" w:rsidRDefault="00DC0242" w:rsidP="00ED561E">
      <w:pPr>
        <w:jc w:val="right"/>
        <w:rPr>
          <w:rFonts w:ascii="GHEA Grapalat" w:hAnsi="GHEA Grapalat"/>
          <w:i/>
          <w:sz w:val="18"/>
          <w:lang w:val="hy-AM"/>
        </w:rPr>
      </w:pPr>
    </w:p>
    <w:p w14:paraId="3529F437" w14:textId="77777777" w:rsidR="00540000" w:rsidRDefault="00540000" w:rsidP="00ED561E">
      <w:pPr>
        <w:jc w:val="right"/>
        <w:rPr>
          <w:rFonts w:ascii="GHEA Grapalat" w:hAnsi="GHEA Grapalat"/>
          <w:i/>
          <w:sz w:val="18"/>
          <w:lang w:val="hy-AM"/>
        </w:rPr>
      </w:pPr>
    </w:p>
    <w:p w14:paraId="521B6996" w14:textId="77777777" w:rsidR="00540000" w:rsidRDefault="00540000" w:rsidP="00ED561E">
      <w:pPr>
        <w:jc w:val="right"/>
        <w:rPr>
          <w:rFonts w:ascii="GHEA Grapalat" w:hAnsi="GHEA Grapalat"/>
          <w:i/>
          <w:sz w:val="18"/>
          <w:lang w:val="hy-AM"/>
        </w:rPr>
      </w:pPr>
    </w:p>
    <w:p w14:paraId="39B0D3DE" w14:textId="77777777" w:rsidR="00ED561E" w:rsidRPr="00540000" w:rsidRDefault="00ED561E" w:rsidP="00ED561E">
      <w:pPr>
        <w:jc w:val="right"/>
        <w:rPr>
          <w:rFonts w:ascii="GHEA Grapalat" w:hAnsi="GHEA Grapalat"/>
          <w:i/>
          <w:sz w:val="22"/>
          <w:szCs w:val="22"/>
          <w:lang w:val="hy-AM"/>
        </w:rPr>
      </w:pPr>
      <w:r w:rsidRPr="00540000">
        <w:rPr>
          <w:rFonts w:ascii="GHEA Grapalat" w:hAnsi="GHEA Grapalat"/>
          <w:i/>
          <w:sz w:val="22"/>
          <w:szCs w:val="22"/>
          <w:lang w:val="hy-AM"/>
        </w:rPr>
        <w:t>Հավելված N 2</w:t>
      </w:r>
    </w:p>
    <w:p w14:paraId="4FBCD094" w14:textId="76477190" w:rsidR="00ED561E" w:rsidRPr="00540000" w:rsidRDefault="00ED561E" w:rsidP="00ED561E">
      <w:pPr>
        <w:jc w:val="right"/>
        <w:rPr>
          <w:rFonts w:ascii="GHEA Grapalat" w:hAnsi="GHEA Grapalat"/>
          <w:i/>
          <w:sz w:val="22"/>
          <w:szCs w:val="22"/>
          <w:lang w:val="hy-AM"/>
        </w:rPr>
      </w:pPr>
      <w:r w:rsidRPr="00540000">
        <w:rPr>
          <w:rFonts w:ascii="GHEA Grapalat" w:hAnsi="GHEA Grapalat"/>
          <w:i/>
          <w:sz w:val="22"/>
          <w:szCs w:val="22"/>
          <w:lang w:val="hy-AM"/>
        </w:rPr>
        <w:t>«         »              202</w:t>
      </w:r>
      <w:r w:rsidR="00E37A62">
        <w:rPr>
          <w:rFonts w:ascii="GHEA Grapalat" w:hAnsi="GHEA Grapalat"/>
          <w:i/>
          <w:sz w:val="22"/>
          <w:szCs w:val="22"/>
        </w:rPr>
        <w:t>5</w:t>
      </w:r>
      <w:r w:rsidRPr="00540000">
        <w:rPr>
          <w:rFonts w:ascii="GHEA Grapalat" w:hAnsi="GHEA Grapalat"/>
          <w:i/>
          <w:sz w:val="22"/>
          <w:szCs w:val="22"/>
          <w:lang w:val="hy-AM"/>
        </w:rPr>
        <w:t xml:space="preserve">թ. կնքված </w:t>
      </w:r>
    </w:p>
    <w:p w14:paraId="199A8AF2" w14:textId="79A6734E" w:rsidR="00ED561E" w:rsidRPr="00540000" w:rsidRDefault="00ED561E" w:rsidP="00ED561E">
      <w:pPr>
        <w:jc w:val="right"/>
        <w:rPr>
          <w:rFonts w:ascii="GHEA Grapalat" w:hAnsi="GHEA Grapalat"/>
          <w:i/>
          <w:sz w:val="22"/>
          <w:szCs w:val="22"/>
          <w:lang w:val="hy-AM"/>
        </w:rPr>
      </w:pPr>
      <w:r w:rsidRPr="00540000">
        <w:rPr>
          <w:rFonts w:ascii="GHEA Grapalat" w:hAnsi="GHEA Grapalat"/>
          <w:i/>
          <w:sz w:val="22"/>
          <w:szCs w:val="22"/>
          <w:lang w:val="hy-AM"/>
        </w:rPr>
        <w:t xml:space="preserve">                    </w:t>
      </w:r>
      <w:r w:rsidRPr="00540000">
        <w:rPr>
          <w:rFonts w:ascii="GHEA Grapalat" w:hAnsi="GHEA Grapalat"/>
          <w:b/>
          <w:sz w:val="22"/>
          <w:szCs w:val="22"/>
          <w:lang w:val="es-ES"/>
        </w:rPr>
        <w:t>«ԵՔԼ-ԳՀԱՊՁԲ-</w:t>
      </w:r>
      <w:r w:rsidR="0000586B" w:rsidRPr="00540000">
        <w:rPr>
          <w:rFonts w:ascii="GHEA Grapalat" w:hAnsi="GHEA Grapalat"/>
          <w:b/>
          <w:sz w:val="22"/>
          <w:szCs w:val="22"/>
          <w:lang w:val="es-ES"/>
        </w:rPr>
        <w:t>25/</w:t>
      </w:r>
      <w:r w:rsidR="00540000" w:rsidRPr="00540000">
        <w:rPr>
          <w:rFonts w:ascii="GHEA Grapalat" w:hAnsi="GHEA Grapalat"/>
          <w:b/>
          <w:sz w:val="22"/>
          <w:szCs w:val="22"/>
          <w:lang w:val="es-ES"/>
        </w:rPr>
        <w:t>9</w:t>
      </w:r>
      <w:r w:rsidRPr="00540000">
        <w:rPr>
          <w:rFonts w:ascii="GHEA Grapalat" w:hAnsi="GHEA Grapalat"/>
          <w:b/>
          <w:sz w:val="22"/>
          <w:szCs w:val="22"/>
          <w:lang w:val="es-ES"/>
        </w:rPr>
        <w:t>»</w:t>
      </w:r>
      <w:r w:rsidRPr="00540000">
        <w:rPr>
          <w:rFonts w:ascii="GHEA Grapalat" w:hAnsi="GHEA Grapalat"/>
          <w:i/>
          <w:sz w:val="22"/>
          <w:szCs w:val="22"/>
          <w:lang w:val="hy-AM"/>
        </w:rPr>
        <w:t xml:space="preserve">  ծածկագրով պայմանագրի</w:t>
      </w:r>
    </w:p>
    <w:p w14:paraId="58D11CD6" w14:textId="77777777" w:rsidR="00ED561E" w:rsidRPr="002F58FE" w:rsidRDefault="00ED561E" w:rsidP="00ED561E">
      <w:pPr>
        <w:tabs>
          <w:tab w:val="left" w:pos="9540"/>
        </w:tabs>
        <w:rPr>
          <w:rFonts w:ascii="GHEA Grapalat" w:hAnsi="GHEA Grapalat"/>
          <w:sz w:val="20"/>
          <w:lang w:val="hy-AM"/>
        </w:rPr>
      </w:pPr>
    </w:p>
    <w:p w14:paraId="694C1D0C" w14:textId="77777777" w:rsidR="00ED561E" w:rsidRPr="00752623" w:rsidRDefault="00ED561E" w:rsidP="00ED561E">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803575D" w14:textId="77777777" w:rsidR="00ED561E" w:rsidRPr="00752623" w:rsidRDefault="00ED561E" w:rsidP="00ED561E">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2A0341" w:rsidRPr="007876DF" w14:paraId="1AFCC789" w14:textId="77777777" w:rsidTr="00086ED7">
        <w:trPr>
          <w:trHeight w:val="531"/>
          <w:jc w:val="center"/>
        </w:trPr>
        <w:tc>
          <w:tcPr>
            <w:tcW w:w="10635" w:type="dxa"/>
            <w:gridSpan w:val="5"/>
          </w:tcPr>
          <w:p w14:paraId="101544CB"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Ապրանքի</w:t>
            </w:r>
          </w:p>
        </w:tc>
      </w:tr>
      <w:tr w:rsidR="002A0341" w:rsidRPr="00D85FD3" w14:paraId="5E3D0142" w14:textId="77777777" w:rsidTr="00086ED7">
        <w:trPr>
          <w:trHeight w:val="2733"/>
          <w:jc w:val="center"/>
        </w:trPr>
        <w:tc>
          <w:tcPr>
            <w:tcW w:w="1868" w:type="dxa"/>
            <w:vAlign w:val="center"/>
          </w:tcPr>
          <w:p w14:paraId="6E7F978D"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հրավերով նախատեսված չափաբաժնի համարը</w:t>
            </w:r>
          </w:p>
        </w:tc>
        <w:tc>
          <w:tcPr>
            <w:tcW w:w="2245" w:type="dxa"/>
            <w:vAlign w:val="center"/>
          </w:tcPr>
          <w:p w14:paraId="2FE5F2B0"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239C0429"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անվանումը</w:t>
            </w:r>
          </w:p>
        </w:tc>
        <w:tc>
          <w:tcPr>
            <w:tcW w:w="4258" w:type="dxa"/>
            <w:gridSpan w:val="2"/>
            <w:vAlign w:val="center"/>
          </w:tcPr>
          <w:p w14:paraId="3358518B" w14:textId="12E7F3BF" w:rsidR="002A0341" w:rsidRPr="007876DF" w:rsidRDefault="002A0341" w:rsidP="00E33A2B">
            <w:pPr>
              <w:jc w:val="both"/>
              <w:rPr>
                <w:rFonts w:ascii="Sylfaen" w:hAnsi="Sylfaen"/>
                <w:sz w:val="22"/>
                <w:lang w:val="pt-BR"/>
              </w:rPr>
            </w:pPr>
            <w:r w:rsidRPr="007876DF">
              <w:rPr>
                <w:rFonts w:ascii="Sylfaen" w:hAnsi="Sylfaen"/>
                <w:sz w:val="22"/>
                <w:lang w:val="pt-BR"/>
              </w:rPr>
              <w:t>դիմաց վճարումները նախատեսվում է իրականացնել 202</w:t>
            </w:r>
            <w:r w:rsidR="002C0269">
              <w:rPr>
                <w:rFonts w:ascii="Sylfaen" w:hAnsi="Sylfaen"/>
                <w:sz w:val="22"/>
                <w:lang w:val="pt-BR"/>
              </w:rPr>
              <w:t>5</w:t>
            </w:r>
            <w:r w:rsidRPr="007876DF">
              <w:rPr>
                <w:rFonts w:ascii="Sylfaen" w:hAnsi="Sylfaen"/>
                <w:sz w:val="22"/>
                <w:lang w:val="pt-BR"/>
              </w:rPr>
              <w:t xml:space="preserve">թ-ին` </w:t>
            </w:r>
          </w:p>
        </w:tc>
      </w:tr>
      <w:tr w:rsidR="001A7E72" w:rsidRPr="004D5577" w14:paraId="29628A04" w14:textId="77777777" w:rsidTr="00086ED7">
        <w:trPr>
          <w:cantSplit/>
          <w:trHeight w:val="2229"/>
          <w:jc w:val="center"/>
        </w:trPr>
        <w:tc>
          <w:tcPr>
            <w:tcW w:w="1868" w:type="dxa"/>
            <w:vAlign w:val="center"/>
          </w:tcPr>
          <w:p w14:paraId="0E82A7AA" w14:textId="3F4E5221" w:rsidR="001A7E72" w:rsidRDefault="001A7E72" w:rsidP="001A7E72">
            <w:pPr>
              <w:jc w:val="center"/>
              <w:rPr>
                <w:rFonts w:ascii="Sylfaen" w:hAnsi="Sylfaen"/>
                <w:sz w:val="22"/>
                <w:lang w:val="pt-BR"/>
              </w:rPr>
            </w:pPr>
            <w:r>
              <w:rPr>
                <w:rFonts w:ascii="Sylfaen" w:hAnsi="Sylfaen"/>
                <w:sz w:val="22"/>
                <w:lang w:val="pt-BR"/>
              </w:rPr>
              <w:t>1</w:t>
            </w:r>
          </w:p>
        </w:tc>
        <w:tc>
          <w:tcPr>
            <w:tcW w:w="2245" w:type="dxa"/>
            <w:vAlign w:val="center"/>
          </w:tcPr>
          <w:p w14:paraId="4566DA55" w14:textId="437B173B" w:rsidR="001A7E72" w:rsidRPr="004D5577" w:rsidRDefault="001A7E72" w:rsidP="001A7E72">
            <w:pPr>
              <w:jc w:val="center"/>
              <w:rPr>
                <w:rFonts w:ascii="Sylfaen" w:hAnsi="Sylfaen"/>
                <w:sz w:val="22"/>
                <w:lang w:val="pt-BR"/>
              </w:rPr>
            </w:pPr>
            <w:r>
              <w:rPr>
                <w:rFonts w:ascii="Arial Unicode" w:hAnsi="Arial Unicode" w:cs="Arial"/>
                <w:sz w:val="22"/>
                <w:szCs w:val="22"/>
              </w:rPr>
              <w:t>31531300</w:t>
            </w:r>
          </w:p>
        </w:tc>
        <w:tc>
          <w:tcPr>
            <w:tcW w:w="2264" w:type="dxa"/>
            <w:vAlign w:val="center"/>
          </w:tcPr>
          <w:p w14:paraId="15D2C3DA" w14:textId="64371137" w:rsidR="001A7E72" w:rsidRPr="004D5577" w:rsidRDefault="001A7E72" w:rsidP="001A7E72">
            <w:pPr>
              <w:jc w:val="center"/>
              <w:rPr>
                <w:rFonts w:ascii="Sylfaen" w:hAnsi="Sylfaen"/>
                <w:sz w:val="22"/>
                <w:lang w:val="pt-BR"/>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7 </w:t>
            </w:r>
            <w:r>
              <w:rPr>
                <w:rFonts w:ascii="Arial" w:hAnsi="Arial" w:cs="Arial"/>
              </w:rPr>
              <w:t>վտ</w:t>
            </w:r>
          </w:p>
        </w:tc>
        <w:tc>
          <w:tcPr>
            <w:tcW w:w="3173" w:type="dxa"/>
            <w:vAlign w:val="center"/>
          </w:tcPr>
          <w:p w14:paraId="51B034EC" w14:textId="4B9EE124"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FEB1A72" w14:textId="292FED15"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4C04E39D" w14:textId="77777777" w:rsidTr="00086ED7">
        <w:trPr>
          <w:cantSplit/>
          <w:trHeight w:val="2229"/>
          <w:jc w:val="center"/>
        </w:trPr>
        <w:tc>
          <w:tcPr>
            <w:tcW w:w="1868" w:type="dxa"/>
            <w:vAlign w:val="center"/>
          </w:tcPr>
          <w:p w14:paraId="76DB4980" w14:textId="3AB1863E" w:rsidR="001A7E72" w:rsidRDefault="001A7E72" w:rsidP="001A7E72">
            <w:pPr>
              <w:jc w:val="center"/>
              <w:rPr>
                <w:rFonts w:ascii="Sylfaen" w:hAnsi="Sylfaen"/>
                <w:sz w:val="22"/>
                <w:lang w:val="pt-BR"/>
              </w:rPr>
            </w:pPr>
            <w:r>
              <w:rPr>
                <w:rFonts w:ascii="Sylfaen" w:hAnsi="Sylfaen"/>
                <w:sz w:val="22"/>
                <w:lang w:val="pt-BR"/>
              </w:rPr>
              <w:t>2</w:t>
            </w:r>
          </w:p>
        </w:tc>
        <w:tc>
          <w:tcPr>
            <w:tcW w:w="2245" w:type="dxa"/>
            <w:vAlign w:val="center"/>
          </w:tcPr>
          <w:p w14:paraId="559FBBDE" w14:textId="2F9C6291" w:rsidR="001A7E72" w:rsidRPr="004D5577" w:rsidRDefault="001A7E72" w:rsidP="001A7E72">
            <w:pPr>
              <w:jc w:val="center"/>
              <w:rPr>
                <w:rFonts w:ascii="Sylfaen" w:hAnsi="Sylfaen"/>
                <w:sz w:val="22"/>
                <w:lang w:val="pt-BR"/>
              </w:rPr>
            </w:pPr>
            <w:r>
              <w:rPr>
                <w:rFonts w:ascii="Arial Unicode" w:hAnsi="Arial Unicode" w:cs="Arial"/>
              </w:rPr>
              <w:t>31531300/1</w:t>
            </w:r>
          </w:p>
        </w:tc>
        <w:tc>
          <w:tcPr>
            <w:tcW w:w="2264" w:type="dxa"/>
            <w:vAlign w:val="center"/>
          </w:tcPr>
          <w:p w14:paraId="6BF723F7" w14:textId="1D7E2A9F" w:rsidR="001A7E72" w:rsidRPr="004D5577" w:rsidRDefault="001A7E72" w:rsidP="001A7E72">
            <w:pPr>
              <w:jc w:val="center"/>
              <w:rPr>
                <w:rFonts w:ascii="Sylfaen" w:hAnsi="Sylfaen"/>
                <w:sz w:val="22"/>
                <w:lang w:val="pt-BR"/>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15 </w:t>
            </w:r>
            <w:r>
              <w:rPr>
                <w:rFonts w:ascii="Arial" w:hAnsi="Arial" w:cs="Arial"/>
              </w:rPr>
              <w:t>վտ</w:t>
            </w:r>
          </w:p>
        </w:tc>
        <w:tc>
          <w:tcPr>
            <w:tcW w:w="3173" w:type="dxa"/>
            <w:vAlign w:val="center"/>
          </w:tcPr>
          <w:p w14:paraId="032B9F4A" w14:textId="2EA711A7"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B8A845E" w14:textId="5A5CF108"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0888FE11" w14:textId="77777777" w:rsidTr="00086ED7">
        <w:trPr>
          <w:cantSplit/>
          <w:trHeight w:val="2229"/>
          <w:jc w:val="center"/>
        </w:trPr>
        <w:tc>
          <w:tcPr>
            <w:tcW w:w="1868" w:type="dxa"/>
            <w:vAlign w:val="center"/>
          </w:tcPr>
          <w:p w14:paraId="450DFC8F" w14:textId="661EF6B6" w:rsidR="001A7E72" w:rsidRDefault="001A7E72" w:rsidP="001A7E72">
            <w:pPr>
              <w:jc w:val="center"/>
              <w:rPr>
                <w:rFonts w:ascii="Sylfaen" w:hAnsi="Sylfaen"/>
                <w:sz w:val="22"/>
                <w:lang w:val="pt-BR"/>
              </w:rPr>
            </w:pPr>
            <w:r>
              <w:rPr>
                <w:rFonts w:ascii="Sylfaen" w:hAnsi="Sylfaen"/>
                <w:sz w:val="22"/>
                <w:lang w:val="pt-BR"/>
              </w:rPr>
              <w:t>3</w:t>
            </w:r>
          </w:p>
        </w:tc>
        <w:tc>
          <w:tcPr>
            <w:tcW w:w="2245" w:type="dxa"/>
            <w:vAlign w:val="center"/>
          </w:tcPr>
          <w:p w14:paraId="449EC746" w14:textId="0C35D65A" w:rsidR="001A7E72" w:rsidRPr="004D5577" w:rsidRDefault="001A7E72" w:rsidP="001A7E72">
            <w:pPr>
              <w:jc w:val="center"/>
              <w:rPr>
                <w:rFonts w:ascii="Sylfaen" w:hAnsi="Sylfaen"/>
                <w:sz w:val="22"/>
                <w:lang w:val="pt-BR"/>
              </w:rPr>
            </w:pPr>
            <w:r>
              <w:rPr>
                <w:rFonts w:ascii="Arial Unicode" w:hAnsi="Arial Unicode" w:cs="Arial"/>
              </w:rPr>
              <w:t>31531300</w:t>
            </w:r>
          </w:p>
        </w:tc>
        <w:tc>
          <w:tcPr>
            <w:tcW w:w="2264" w:type="dxa"/>
            <w:vAlign w:val="center"/>
          </w:tcPr>
          <w:p w14:paraId="1A4FB3A8" w14:textId="086D0434" w:rsidR="001A7E72" w:rsidRPr="004D5577" w:rsidRDefault="001A7E72" w:rsidP="001A7E72">
            <w:pPr>
              <w:jc w:val="center"/>
              <w:rPr>
                <w:rFonts w:ascii="Sylfaen" w:hAnsi="Sylfaen"/>
                <w:sz w:val="22"/>
                <w:lang w:val="pt-BR"/>
              </w:rPr>
            </w:pPr>
            <w:r>
              <w:rPr>
                <w:rFonts w:ascii="Arial" w:hAnsi="Arial" w:cs="Arial"/>
              </w:rPr>
              <w:t>Լամպ</w:t>
            </w:r>
            <w:r>
              <w:rPr>
                <w:rFonts w:ascii="Arial LatArm" w:hAnsi="Arial LatArm" w:cs="Arial"/>
              </w:rPr>
              <w:t xml:space="preserve"> </w:t>
            </w:r>
            <w:r>
              <w:rPr>
                <w:rFonts w:ascii="Arial" w:hAnsi="Arial" w:cs="Arial"/>
              </w:rPr>
              <w:t>ԼԵԴ</w:t>
            </w:r>
            <w:r>
              <w:rPr>
                <w:rFonts w:ascii="Arial LatArm" w:hAnsi="Arial LatArm" w:cs="Arial"/>
              </w:rPr>
              <w:t xml:space="preserve"> 80 </w:t>
            </w:r>
            <w:r>
              <w:rPr>
                <w:rFonts w:ascii="Arial" w:hAnsi="Arial" w:cs="Arial"/>
              </w:rPr>
              <w:t>վտ</w:t>
            </w:r>
          </w:p>
        </w:tc>
        <w:tc>
          <w:tcPr>
            <w:tcW w:w="3173" w:type="dxa"/>
            <w:vAlign w:val="center"/>
          </w:tcPr>
          <w:p w14:paraId="7EABE4BB" w14:textId="216B0217"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372DCAF" w14:textId="213BF39D"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2D6A0688" w14:textId="77777777" w:rsidTr="00086ED7">
        <w:trPr>
          <w:cantSplit/>
          <w:trHeight w:val="2229"/>
          <w:jc w:val="center"/>
        </w:trPr>
        <w:tc>
          <w:tcPr>
            <w:tcW w:w="1868" w:type="dxa"/>
            <w:vAlign w:val="center"/>
          </w:tcPr>
          <w:p w14:paraId="5B338A2F" w14:textId="4CEBA418" w:rsidR="001A7E72" w:rsidRDefault="001A7E72" w:rsidP="001A7E72">
            <w:pPr>
              <w:jc w:val="center"/>
              <w:rPr>
                <w:rFonts w:ascii="Sylfaen" w:hAnsi="Sylfaen"/>
                <w:sz w:val="22"/>
                <w:lang w:val="pt-BR"/>
              </w:rPr>
            </w:pPr>
            <w:r>
              <w:rPr>
                <w:rFonts w:ascii="Sylfaen" w:hAnsi="Sylfaen"/>
                <w:sz w:val="22"/>
                <w:lang w:val="pt-BR"/>
              </w:rPr>
              <w:t>4</w:t>
            </w:r>
          </w:p>
        </w:tc>
        <w:tc>
          <w:tcPr>
            <w:tcW w:w="2245" w:type="dxa"/>
            <w:vAlign w:val="center"/>
          </w:tcPr>
          <w:p w14:paraId="63491C31" w14:textId="5946F9A2" w:rsidR="001A7E72" w:rsidRPr="004D5577" w:rsidRDefault="001A7E72" w:rsidP="001A7E72">
            <w:pPr>
              <w:jc w:val="center"/>
              <w:rPr>
                <w:rFonts w:ascii="Sylfaen" w:hAnsi="Sylfaen"/>
                <w:sz w:val="22"/>
                <w:lang w:val="pt-BR"/>
              </w:rPr>
            </w:pPr>
            <w:r>
              <w:rPr>
                <w:rFonts w:ascii="Arial Unicode" w:hAnsi="Arial Unicode" w:cs="Arial"/>
                <w:sz w:val="22"/>
                <w:szCs w:val="22"/>
              </w:rPr>
              <w:t>31512360</w:t>
            </w:r>
          </w:p>
        </w:tc>
        <w:tc>
          <w:tcPr>
            <w:tcW w:w="2264" w:type="dxa"/>
            <w:vAlign w:val="center"/>
          </w:tcPr>
          <w:p w14:paraId="06CB6BF4" w14:textId="12E3A547" w:rsidR="001A7E72" w:rsidRPr="004D5577" w:rsidRDefault="001A7E72" w:rsidP="001A7E72">
            <w:pPr>
              <w:jc w:val="center"/>
              <w:rPr>
                <w:rFonts w:ascii="Sylfaen" w:hAnsi="Sylfaen"/>
                <w:sz w:val="22"/>
                <w:lang w:val="pt-BR"/>
              </w:rPr>
            </w:pPr>
            <w:r>
              <w:rPr>
                <w:rFonts w:ascii="Arial" w:hAnsi="Arial" w:cs="Arial"/>
              </w:rPr>
              <w:t>Լուսարձակ</w:t>
            </w:r>
            <w:r w:rsidRPr="00E979A6">
              <w:rPr>
                <w:rFonts w:ascii="Arial LatArm" w:hAnsi="Arial LatArm" w:cs="Arial"/>
                <w:lang w:val="pt-BR"/>
              </w:rPr>
              <w:t xml:space="preserve"> LED 50 </w:t>
            </w:r>
            <w:r>
              <w:rPr>
                <w:rFonts w:ascii="Arial" w:hAnsi="Arial" w:cs="Arial"/>
              </w:rPr>
              <w:t>վտ</w:t>
            </w:r>
            <w:r w:rsidRPr="00E979A6">
              <w:rPr>
                <w:rFonts w:ascii="Arial LatArm" w:hAnsi="Arial LatArm" w:cs="Arial"/>
                <w:lang w:val="pt-BR"/>
              </w:rPr>
              <w:t xml:space="preserve"> </w:t>
            </w:r>
            <w:r>
              <w:rPr>
                <w:rFonts w:ascii="Arial" w:hAnsi="Arial" w:cs="Arial"/>
              </w:rPr>
              <w:t>հեռահար</w:t>
            </w:r>
            <w:r w:rsidRPr="00E979A6">
              <w:rPr>
                <w:rFonts w:ascii="Arial LatArm" w:hAnsi="Arial LatArm" w:cs="Arial"/>
                <w:lang w:val="pt-BR"/>
              </w:rPr>
              <w:t xml:space="preserve"> </w:t>
            </w:r>
            <w:r>
              <w:rPr>
                <w:rFonts w:ascii="Arial" w:hAnsi="Arial" w:cs="Arial"/>
              </w:rPr>
              <w:t>լույսով</w:t>
            </w:r>
          </w:p>
        </w:tc>
        <w:tc>
          <w:tcPr>
            <w:tcW w:w="3173" w:type="dxa"/>
            <w:vAlign w:val="center"/>
          </w:tcPr>
          <w:p w14:paraId="44F9358C" w14:textId="13FD9DE9"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78827C2" w14:textId="039FBF40"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068DFCD0" w14:textId="77777777" w:rsidTr="00086ED7">
        <w:trPr>
          <w:cantSplit/>
          <w:trHeight w:val="2229"/>
          <w:jc w:val="center"/>
        </w:trPr>
        <w:tc>
          <w:tcPr>
            <w:tcW w:w="1868" w:type="dxa"/>
            <w:vAlign w:val="center"/>
          </w:tcPr>
          <w:p w14:paraId="6EC3B251" w14:textId="55ADDFE4" w:rsidR="001A7E72" w:rsidRPr="002C0269" w:rsidRDefault="001A7E72" w:rsidP="001A7E72">
            <w:pPr>
              <w:jc w:val="center"/>
              <w:rPr>
                <w:rFonts w:ascii="Sylfaen" w:hAnsi="Sylfaen"/>
                <w:sz w:val="22"/>
                <w:lang w:val="pt-BR"/>
              </w:rPr>
            </w:pPr>
            <w:r>
              <w:rPr>
                <w:rFonts w:ascii="Arial LatArm" w:hAnsi="Arial LatArm" w:cs="Arial"/>
              </w:rPr>
              <w:lastRenderedPageBreak/>
              <w:t>5</w:t>
            </w:r>
          </w:p>
        </w:tc>
        <w:tc>
          <w:tcPr>
            <w:tcW w:w="2245" w:type="dxa"/>
            <w:vAlign w:val="center"/>
          </w:tcPr>
          <w:p w14:paraId="50C455B7" w14:textId="42485E13" w:rsidR="001A7E72" w:rsidRDefault="001A7E72" w:rsidP="001A7E72">
            <w:pPr>
              <w:jc w:val="center"/>
              <w:rPr>
                <w:rFonts w:ascii="Arial Unicode" w:hAnsi="Arial Unicode" w:cs="Arial"/>
              </w:rPr>
            </w:pPr>
            <w:r>
              <w:rPr>
                <w:rFonts w:ascii="Arial Unicode" w:hAnsi="Arial Unicode" w:cs="Arial"/>
                <w:sz w:val="22"/>
                <w:szCs w:val="22"/>
              </w:rPr>
              <w:t>31512360</w:t>
            </w:r>
          </w:p>
        </w:tc>
        <w:tc>
          <w:tcPr>
            <w:tcW w:w="2264" w:type="dxa"/>
            <w:vAlign w:val="center"/>
          </w:tcPr>
          <w:p w14:paraId="171937CE" w14:textId="6D4DCB1A" w:rsidR="001A7E72" w:rsidRDefault="001A7E72" w:rsidP="001A7E72">
            <w:pPr>
              <w:jc w:val="center"/>
              <w:rPr>
                <w:rFonts w:ascii="Arial LatArm" w:hAnsi="Arial LatArm" w:cs="Arial"/>
              </w:rPr>
            </w:pPr>
            <w:r>
              <w:rPr>
                <w:rFonts w:ascii="Arial" w:hAnsi="Arial" w:cs="Arial"/>
              </w:rPr>
              <w:t>Լուսարձակ</w:t>
            </w:r>
            <w:r>
              <w:rPr>
                <w:rFonts w:ascii="Arial LatArm" w:hAnsi="Arial LatArm" w:cs="Arial"/>
              </w:rPr>
              <w:t xml:space="preserve"> LED 100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p>
        </w:tc>
        <w:tc>
          <w:tcPr>
            <w:tcW w:w="3173" w:type="dxa"/>
            <w:vAlign w:val="center"/>
          </w:tcPr>
          <w:p w14:paraId="3D7EAA02" w14:textId="6D92D04B"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F4CF634" w14:textId="344DB313"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4B2D45C3" w14:textId="77777777" w:rsidTr="00086ED7">
        <w:trPr>
          <w:cantSplit/>
          <w:trHeight w:val="2229"/>
          <w:jc w:val="center"/>
        </w:trPr>
        <w:tc>
          <w:tcPr>
            <w:tcW w:w="1868" w:type="dxa"/>
            <w:vAlign w:val="center"/>
          </w:tcPr>
          <w:p w14:paraId="7C489EA3" w14:textId="0A73172E" w:rsidR="001A7E72" w:rsidRDefault="001A7E72" w:rsidP="001A7E72">
            <w:pPr>
              <w:jc w:val="center"/>
              <w:rPr>
                <w:rFonts w:ascii="Sylfaen" w:hAnsi="Sylfaen"/>
                <w:sz w:val="22"/>
                <w:lang w:val="pt-BR"/>
              </w:rPr>
            </w:pPr>
            <w:r>
              <w:rPr>
                <w:rFonts w:ascii="Arial LatArm" w:hAnsi="Arial LatArm" w:cs="Arial"/>
              </w:rPr>
              <w:t>6</w:t>
            </w:r>
          </w:p>
        </w:tc>
        <w:tc>
          <w:tcPr>
            <w:tcW w:w="2245" w:type="dxa"/>
            <w:vAlign w:val="center"/>
          </w:tcPr>
          <w:p w14:paraId="08FAC9FB" w14:textId="5C759A3B" w:rsidR="001A7E72" w:rsidRDefault="001A7E72" w:rsidP="001A7E72">
            <w:pPr>
              <w:jc w:val="center"/>
              <w:rPr>
                <w:rFonts w:ascii="Arial Unicode" w:hAnsi="Arial Unicode" w:cs="Arial"/>
              </w:rPr>
            </w:pPr>
            <w:r>
              <w:rPr>
                <w:rFonts w:ascii="Arial Unicode" w:hAnsi="Arial Unicode" w:cs="Arial"/>
                <w:sz w:val="22"/>
                <w:szCs w:val="22"/>
              </w:rPr>
              <w:t>31512360</w:t>
            </w:r>
          </w:p>
        </w:tc>
        <w:tc>
          <w:tcPr>
            <w:tcW w:w="2264" w:type="dxa"/>
            <w:vAlign w:val="center"/>
          </w:tcPr>
          <w:p w14:paraId="182351EA" w14:textId="26AAB7F4" w:rsidR="001A7E72" w:rsidRDefault="001A7E72" w:rsidP="001A7E72">
            <w:pPr>
              <w:jc w:val="center"/>
              <w:rPr>
                <w:rFonts w:ascii="Arial LatArm" w:hAnsi="Arial LatArm" w:cs="Arial"/>
              </w:rPr>
            </w:pPr>
            <w:r>
              <w:rPr>
                <w:rFonts w:ascii="Arial" w:hAnsi="Arial" w:cs="Arial"/>
              </w:rPr>
              <w:t>Լուսարձակ</w:t>
            </w:r>
            <w:r>
              <w:rPr>
                <w:rFonts w:ascii="Arial LatArm" w:hAnsi="Arial LatArm" w:cs="Arial"/>
              </w:rPr>
              <w:t xml:space="preserve"> LED 400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p>
        </w:tc>
        <w:tc>
          <w:tcPr>
            <w:tcW w:w="3173" w:type="dxa"/>
            <w:vAlign w:val="center"/>
          </w:tcPr>
          <w:p w14:paraId="1E0A4C89" w14:textId="23DBB40D"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C26E509" w14:textId="3E970986"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1A7E72" w:rsidRPr="004D5577" w14:paraId="380801CD" w14:textId="77777777" w:rsidTr="00086ED7">
        <w:trPr>
          <w:cantSplit/>
          <w:trHeight w:val="2229"/>
          <w:jc w:val="center"/>
        </w:trPr>
        <w:tc>
          <w:tcPr>
            <w:tcW w:w="1868" w:type="dxa"/>
            <w:vAlign w:val="center"/>
          </w:tcPr>
          <w:p w14:paraId="6B9BF8DA" w14:textId="7C4D0205" w:rsidR="001A7E72" w:rsidRDefault="001A7E72" w:rsidP="001A7E72">
            <w:pPr>
              <w:jc w:val="center"/>
              <w:rPr>
                <w:rFonts w:ascii="Sylfaen" w:hAnsi="Sylfaen"/>
                <w:sz w:val="22"/>
                <w:lang w:val="pt-BR"/>
              </w:rPr>
            </w:pPr>
            <w:r>
              <w:rPr>
                <w:rFonts w:ascii="Arial LatArm" w:hAnsi="Arial LatArm" w:cs="Arial"/>
              </w:rPr>
              <w:t>7</w:t>
            </w:r>
          </w:p>
        </w:tc>
        <w:tc>
          <w:tcPr>
            <w:tcW w:w="2245" w:type="dxa"/>
            <w:vAlign w:val="center"/>
          </w:tcPr>
          <w:p w14:paraId="59A6BC6E" w14:textId="7E5FE267" w:rsidR="001A7E72" w:rsidRDefault="001A7E72" w:rsidP="001A7E72">
            <w:pPr>
              <w:jc w:val="center"/>
              <w:rPr>
                <w:rFonts w:ascii="Arial Unicode" w:hAnsi="Arial Unicode" w:cs="Arial"/>
              </w:rPr>
            </w:pPr>
            <w:r>
              <w:rPr>
                <w:rFonts w:ascii="Arial Unicode" w:hAnsi="Arial Unicode" w:cs="Arial"/>
                <w:sz w:val="22"/>
                <w:szCs w:val="22"/>
              </w:rPr>
              <w:t>31512360</w:t>
            </w:r>
          </w:p>
        </w:tc>
        <w:tc>
          <w:tcPr>
            <w:tcW w:w="2264" w:type="dxa"/>
            <w:vAlign w:val="center"/>
          </w:tcPr>
          <w:p w14:paraId="3F7D96A8" w14:textId="77777777" w:rsidR="001A7E72" w:rsidRDefault="001A7E72" w:rsidP="001A7E72">
            <w:pPr>
              <w:jc w:val="center"/>
              <w:rPr>
                <w:rFonts w:ascii="Arial LatArm" w:hAnsi="Arial LatArm" w:cs="Arial"/>
              </w:rPr>
            </w:pPr>
            <w:r>
              <w:rPr>
                <w:rFonts w:ascii="Arial" w:hAnsi="Arial" w:cs="Arial"/>
              </w:rPr>
              <w:t>Լուսարձակ</w:t>
            </w:r>
            <w:r>
              <w:rPr>
                <w:rFonts w:ascii="Arial LatArm" w:hAnsi="Arial LatArm" w:cs="Arial"/>
              </w:rPr>
              <w:t xml:space="preserve"> LED 1000 </w:t>
            </w:r>
            <w:r>
              <w:rPr>
                <w:rFonts w:ascii="Arial" w:hAnsi="Arial" w:cs="Arial"/>
              </w:rPr>
              <w:t>վտ</w:t>
            </w:r>
            <w:r>
              <w:rPr>
                <w:rFonts w:ascii="Arial LatArm" w:hAnsi="Arial LatArm" w:cs="Arial"/>
              </w:rPr>
              <w:t xml:space="preserve"> </w:t>
            </w:r>
            <w:r>
              <w:rPr>
                <w:rFonts w:ascii="Arial" w:hAnsi="Arial" w:cs="Arial"/>
              </w:rPr>
              <w:t>հեռահար</w:t>
            </w:r>
            <w:r>
              <w:rPr>
                <w:rFonts w:ascii="Arial LatArm" w:hAnsi="Arial LatArm" w:cs="Arial"/>
              </w:rPr>
              <w:t xml:space="preserve"> </w:t>
            </w:r>
            <w:r>
              <w:rPr>
                <w:rFonts w:ascii="Arial" w:hAnsi="Arial" w:cs="Arial"/>
              </w:rPr>
              <w:t>լույսով</w:t>
            </w:r>
            <w:r>
              <w:rPr>
                <w:rFonts w:ascii="Arial LatArm" w:hAnsi="Arial LatArm" w:cs="Arial"/>
              </w:rPr>
              <w:t xml:space="preserve"> </w:t>
            </w:r>
          </w:p>
          <w:p w14:paraId="6C979DE7" w14:textId="3E9774EB" w:rsidR="001A7E72" w:rsidRDefault="001A7E72" w:rsidP="001A7E72">
            <w:pPr>
              <w:jc w:val="center"/>
              <w:rPr>
                <w:rFonts w:ascii="Arial LatArm" w:hAnsi="Arial LatArm" w:cs="Arial"/>
              </w:rPr>
            </w:pPr>
          </w:p>
        </w:tc>
        <w:tc>
          <w:tcPr>
            <w:tcW w:w="3173" w:type="dxa"/>
            <w:vAlign w:val="center"/>
          </w:tcPr>
          <w:p w14:paraId="0F918DDF" w14:textId="4355395D" w:rsidR="001A7E72" w:rsidRPr="004D5577" w:rsidRDefault="001A7E72" w:rsidP="001A7E72">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DFC6DAA" w14:textId="37867CE7" w:rsidR="001A7E72" w:rsidRPr="004D5577" w:rsidRDefault="001A7E72" w:rsidP="001A7E72">
            <w:pPr>
              <w:jc w:val="center"/>
              <w:rPr>
                <w:rFonts w:ascii="Sylfaen" w:hAnsi="Sylfaen"/>
                <w:sz w:val="22"/>
                <w:lang w:val="pt-BR"/>
              </w:rPr>
            </w:pPr>
            <w:r w:rsidRPr="004D5577">
              <w:rPr>
                <w:rFonts w:ascii="Sylfaen" w:hAnsi="Sylfaen"/>
                <w:sz w:val="22"/>
                <w:lang w:val="pt-BR"/>
              </w:rPr>
              <w:t>0 %</w:t>
            </w:r>
          </w:p>
        </w:tc>
      </w:tr>
      <w:tr w:rsidR="002A0341" w:rsidRPr="004D5577" w14:paraId="4F8F41B9" w14:textId="77777777" w:rsidTr="00086ED7">
        <w:trPr>
          <w:cantSplit/>
          <w:trHeight w:val="557"/>
          <w:jc w:val="center"/>
        </w:trPr>
        <w:tc>
          <w:tcPr>
            <w:tcW w:w="9550" w:type="dxa"/>
            <w:gridSpan w:val="4"/>
            <w:vAlign w:val="center"/>
          </w:tcPr>
          <w:p w14:paraId="0D4788EB" w14:textId="77777777" w:rsidR="002A0341" w:rsidRPr="00B535BA" w:rsidRDefault="002A0341" w:rsidP="00086ED7">
            <w:pPr>
              <w:jc w:val="center"/>
              <w:rPr>
                <w:rFonts w:ascii="Sylfaen" w:hAnsi="Sylfaen"/>
                <w:b/>
                <w:sz w:val="22"/>
                <w:lang w:val="pt-BR"/>
              </w:rPr>
            </w:pPr>
            <w:r w:rsidRPr="00B535BA">
              <w:rPr>
                <w:rFonts w:ascii="Sylfaen" w:hAnsi="Sylfaen"/>
                <w:b/>
                <w:sz w:val="22"/>
                <w:lang w:val="pt-BR"/>
              </w:rPr>
              <w:t>Ընդամենը</w:t>
            </w:r>
          </w:p>
        </w:tc>
        <w:tc>
          <w:tcPr>
            <w:tcW w:w="1085" w:type="dxa"/>
            <w:vAlign w:val="center"/>
          </w:tcPr>
          <w:p w14:paraId="0C5C64AF" w14:textId="77777777" w:rsidR="002A0341" w:rsidRPr="004D5577" w:rsidRDefault="002A0341" w:rsidP="00086ED7">
            <w:pPr>
              <w:jc w:val="center"/>
              <w:rPr>
                <w:rFonts w:ascii="Sylfaen" w:hAnsi="Sylfaen"/>
                <w:sz w:val="22"/>
                <w:lang w:val="pt-BR"/>
              </w:rPr>
            </w:pPr>
            <w:r w:rsidRPr="004D5577">
              <w:rPr>
                <w:rFonts w:ascii="Sylfaen" w:hAnsi="Sylfaen"/>
                <w:sz w:val="22"/>
                <w:lang w:val="pt-BR"/>
              </w:rPr>
              <w:t>0 %</w:t>
            </w:r>
          </w:p>
        </w:tc>
      </w:tr>
    </w:tbl>
    <w:p w14:paraId="7DB6B428" w14:textId="77777777" w:rsidR="00ED561E" w:rsidRPr="004D5577" w:rsidRDefault="00ED561E" w:rsidP="00ED561E">
      <w:pPr>
        <w:jc w:val="both"/>
        <w:rPr>
          <w:rFonts w:ascii="Sylfaen" w:hAnsi="Sylfaen"/>
          <w:sz w:val="22"/>
          <w:lang w:val="pt-BR"/>
        </w:rPr>
      </w:pPr>
    </w:p>
    <w:p w14:paraId="652A656E" w14:textId="77777777" w:rsidR="00ED561E" w:rsidRPr="00AE2768" w:rsidRDefault="00ED561E" w:rsidP="00ED561E">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6821364" w14:textId="77777777" w:rsidR="00ED561E" w:rsidRPr="00D677B3" w:rsidRDefault="00ED561E" w:rsidP="00ED561E">
      <w:pPr>
        <w:rPr>
          <w:rFonts w:ascii="GHEA Grapalat" w:hAnsi="GHEA Grapalat"/>
          <w:i/>
          <w:sz w:val="18"/>
          <w:szCs w:val="18"/>
          <w:lang w:val="pt-BR"/>
        </w:rPr>
      </w:pPr>
    </w:p>
    <w:p w14:paraId="672EA26A" w14:textId="77777777" w:rsidR="00ED561E" w:rsidRDefault="00ED561E" w:rsidP="00ED561E">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319BA77" w14:textId="77777777" w:rsidR="00ED561E" w:rsidRDefault="00ED561E" w:rsidP="00ED561E">
      <w:pPr>
        <w:rPr>
          <w:rFonts w:ascii="GHEA Grapalat" w:hAnsi="GHEA Grapalat" w:cs="Sylfaen"/>
          <w:i/>
          <w:sz w:val="18"/>
          <w:szCs w:val="18"/>
          <w:lang w:val="pt-BR"/>
        </w:rPr>
      </w:pPr>
    </w:p>
    <w:p w14:paraId="0D1327AC" w14:textId="77777777" w:rsidR="00ED561E" w:rsidRPr="003D7A72" w:rsidRDefault="00ED561E" w:rsidP="00ED561E">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540000" w:rsidRPr="00752623" w14:paraId="4F8E3580" w14:textId="77777777" w:rsidTr="003C6BDC">
        <w:trPr>
          <w:trHeight w:val="3107"/>
          <w:jc w:val="center"/>
        </w:trPr>
        <w:tc>
          <w:tcPr>
            <w:tcW w:w="4935" w:type="dxa"/>
          </w:tcPr>
          <w:p w14:paraId="3FD23269" w14:textId="77777777" w:rsidR="00540000" w:rsidRDefault="00540000" w:rsidP="003C6BDC">
            <w:pPr>
              <w:jc w:val="center"/>
              <w:rPr>
                <w:rFonts w:ascii="Sylfaen" w:hAnsi="Sylfaen" w:cs="Sylfaen"/>
                <w:b/>
                <w:bCs/>
                <w:lang w:val="pt-BR"/>
              </w:rPr>
            </w:pPr>
          </w:p>
          <w:p w14:paraId="7DE4B078" w14:textId="77777777" w:rsidR="00540000" w:rsidRPr="00D05B89" w:rsidRDefault="00540000" w:rsidP="003C6BDC">
            <w:pPr>
              <w:jc w:val="center"/>
              <w:rPr>
                <w:rFonts w:ascii="GHEA Grapalat" w:hAnsi="GHEA Grapalat"/>
                <w:sz w:val="22"/>
                <w:szCs w:val="22"/>
                <w:lang w:val="hy-AM"/>
              </w:rPr>
            </w:pPr>
            <w:r w:rsidRPr="00752623">
              <w:rPr>
                <w:rFonts w:ascii="Sylfaen" w:hAnsi="Sylfaen" w:cs="Sylfaen"/>
                <w:b/>
                <w:bCs/>
                <w:lang w:val="pt-BR"/>
              </w:rPr>
              <w:t>ՎԱՃԱՌՈՂ</w:t>
            </w:r>
          </w:p>
          <w:p w14:paraId="4952F2FD" w14:textId="77777777" w:rsidR="00540000" w:rsidRPr="00D05B89" w:rsidRDefault="00540000" w:rsidP="003C6BDC">
            <w:pPr>
              <w:jc w:val="center"/>
              <w:rPr>
                <w:rFonts w:ascii="GHEA Grapalat" w:hAnsi="GHEA Grapalat"/>
                <w:lang w:val="hy-AM"/>
              </w:rPr>
            </w:pPr>
          </w:p>
          <w:p w14:paraId="0E40B672" w14:textId="77777777" w:rsidR="00540000" w:rsidRPr="00D05B89" w:rsidRDefault="00540000" w:rsidP="003C6BDC">
            <w:pPr>
              <w:jc w:val="center"/>
              <w:rPr>
                <w:rFonts w:ascii="GHEA Grapalat" w:hAnsi="GHEA Grapalat"/>
                <w:lang w:val="hy-AM"/>
              </w:rPr>
            </w:pPr>
          </w:p>
          <w:p w14:paraId="63A3E16B" w14:textId="77777777" w:rsidR="00540000" w:rsidRPr="00D05B89" w:rsidRDefault="00540000" w:rsidP="003C6BDC">
            <w:pPr>
              <w:jc w:val="center"/>
              <w:rPr>
                <w:rFonts w:ascii="GHEA Grapalat" w:hAnsi="GHEA Grapalat"/>
                <w:lang w:val="hy-AM"/>
              </w:rPr>
            </w:pPr>
          </w:p>
          <w:p w14:paraId="210BB3F1" w14:textId="77777777" w:rsidR="00540000" w:rsidRPr="00E979A6" w:rsidRDefault="00540000" w:rsidP="003C6BDC">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5902F7DF" w14:textId="77777777" w:rsidR="00540000" w:rsidRPr="00D05B89" w:rsidRDefault="00540000" w:rsidP="003C6BDC">
            <w:pPr>
              <w:jc w:val="center"/>
              <w:rPr>
                <w:rFonts w:ascii="GHEA Grapalat" w:hAnsi="GHEA Grapalat"/>
                <w:lang w:val="hy-AM"/>
              </w:rPr>
            </w:pPr>
          </w:p>
          <w:p w14:paraId="61EBFF40" w14:textId="77777777" w:rsidR="00540000" w:rsidRPr="00D05B89" w:rsidRDefault="00540000" w:rsidP="003C6BDC">
            <w:pPr>
              <w:jc w:val="center"/>
              <w:rPr>
                <w:rFonts w:ascii="GHEA Grapalat" w:hAnsi="GHEA Grapalat"/>
                <w:lang w:val="hy-AM"/>
              </w:rPr>
            </w:pPr>
          </w:p>
          <w:p w14:paraId="35AC20E7" w14:textId="77777777" w:rsidR="00540000" w:rsidRPr="00D05B89" w:rsidRDefault="00540000" w:rsidP="003C6BDC">
            <w:pPr>
              <w:jc w:val="center"/>
              <w:rPr>
                <w:rFonts w:ascii="GHEA Grapalat" w:hAnsi="GHEA Grapalat"/>
                <w:lang w:val="hy-AM"/>
              </w:rPr>
            </w:pPr>
          </w:p>
          <w:p w14:paraId="277711EA" w14:textId="77777777" w:rsidR="00540000" w:rsidRPr="00D05B89" w:rsidRDefault="00540000" w:rsidP="003C6BDC">
            <w:pPr>
              <w:jc w:val="center"/>
              <w:rPr>
                <w:rFonts w:ascii="GHEA Grapalat" w:hAnsi="GHEA Grapalat"/>
                <w:lang w:val="hy-AM"/>
              </w:rPr>
            </w:pPr>
            <w:r w:rsidRPr="00D05B89">
              <w:rPr>
                <w:rFonts w:ascii="GHEA Grapalat" w:hAnsi="GHEA Grapalat"/>
                <w:lang w:val="hy-AM"/>
              </w:rPr>
              <w:t>---------------------------------</w:t>
            </w:r>
          </w:p>
          <w:p w14:paraId="1DF7093D" w14:textId="77777777" w:rsidR="00540000" w:rsidRPr="00D05B89" w:rsidRDefault="00540000"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292A2AB9" w14:textId="77777777" w:rsidR="00540000" w:rsidRPr="00D05B89" w:rsidRDefault="00540000" w:rsidP="003C6BDC">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1B5D293" w14:textId="77777777" w:rsidR="00540000" w:rsidRPr="00D05B89" w:rsidRDefault="00540000" w:rsidP="003C6BDC">
            <w:pPr>
              <w:jc w:val="center"/>
              <w:rPr>
                <w:rFonts w:ascii="GHEA Grapalat" w:hAnsi="GHEA Grapalat"/>
                <w:lang w:val="hy-AM"/>
              </w:rPr>
            </w:pPr>
          </w:p>
        </w:tc>
        <w:tc>
          <w:tcPr>
            <w:tcW w:w="4959" w:type="dxa"/>
          </w:tcPr>
          <w:p w14:paraId="475C234D" w14:textId="77777777" w:rsidR="00540000" w:rsidRDefault="00540000" w:rsidP="003C6BDC">
            <w:pPr>
              <w:jc w:val="center"/>
              <w:rPr>
                <w:rFonts w:ascii="Sylfaen" w:hAnsi="Sylfaen"/>
                <w:b/>
                <w:bCs/>
                <w:color w:val="212529"/>
                <w:sz w:val="18"/>
                <w:szCs w:val="18"/>
                <w:lang w:val="nb-NO"/>
              </w:rPr>
            </w:pPr>
          </w:p>
          <w:p w14:paraId="34C308E8" w14:textId="77777777" w:rsidR="00540000" w:rsidRPr="00E979A6" w:rsidRDefault="00540000" w:rsidP="003C6BDC">
            <w:pPr>
              <w:jc w:val="center"/>
              <w:rPr>
                <w:rFonts w:ascii="Sylfaen" w:hAnsi="Sylfaen"/>
                <w:color w:val="212529"/>
                <w:szCs w:val="18"/>
                <w:lang w:val="nb-NO"/>
              </w:rPr>
            </w:pPr>
            <w:r w:rsidRPr="004D740B">
              <w:rPr>
                <w:rFonts w:ascii="Sylfaen" w:hAnsi="Sylfaen"/>
                <w:b/>
                <w:bCs/>
                <w:color w:val="212529"/>
                <w:szCs w:val="18"/>
                <w:lang w:val="nb-NO"/>
              </w:rPr>
              <w:t>ԳՆՈՐԴ</w:t>
            </w:r>
          </w:p>
          <w:p w14:paraId="39396E25" w14:textId="77777777" w:rsidR="00540000" w:rsidRPr="00E979A6" w:rsidRDefault="00540000" w:rsidP="003C6BDC">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6B434E51" w14:textId="77777777" w:rsidR="00540000" w:rsidRPr="00E979A6" w:rsidRDefault="00540000" w:rsidP="003C6BDC">
            <w:pPr>
              <w:jc w:val="center"/>
              <w:rPr>
                <w:rFonts w:ascii="Sylfaen" w:hAnsi="Sylfaen"/>
                <w:color w:val="212529"/>
                <w:sz w:val="18"/>
                <w:szCs w:val="18"/>
                <w:lang w:val="nb-NO"/>
              </w:rPr>
            </w:pPr>
            <w:r>
              <w:rPr>
                <w:rFonts w:ascii="Arial" w:hAnsi="Arial" w:cs="Arial"/>
                <w:color w:val="212529"/>
                <w:sz w:val="20"/>
                <w:szCs w:val="20"/>
                <w:lang w:val="hy-AM"/>
              </w:rPr>
              <w:t>ք</w:t>
            </w:r>
            <w:r>
              <w:rPr>
                <w:rFonts w:ascii="Arial LatArm" w:hAnsi="Arial LatArm"/>
                <w:color w:val="212529"/>
                <w:sz w:val="20"/>
                <w:szCs w:val="20"/>
                <w:lang w:val="hy-AM"/>
              </w:rPr>
              <w:t xml:space="preserve">. </w:t>
            </w:r>
            <w:r>
              <w:rPr>
                <w:rFonts w:ascii="Arial" w:hAnsi="Arial" w:cs="Arial"/>
                <w:color w:val="212529"/>
                <w:sz w:val="20"/>
                <w:szCs w:val="20"/>
                <w:lang w:val="hy-AM"/>
              </w:rPr>
              <w:t>Երևան</w:t>
            </w:r>
            <w:r>
              <w:rPr>
                <w:rFonts w:ascii="Arial LatArm" w:hAnsi="Arial LatArm"/>
                <w:color w:val="212529"/>
                <w:sz w:val="20"/>
                <w:szCs w:val="20"/>
                <w:lang w:val="hy-AM"/>
              </w:rPr>
              <w:t xml:space="preserve"> </w:t>
            </w:r>
            <w:r>
              <w:rPr>
                <w:rFonts w:ascii="Arial" w:hAnsi="Arial" w:cs="Arial"/>
                <w:color w:val="212529"/>
                <w:sz w:val="20"/>
                <w:szCs w:val="20"/>
                <w:lang w:val="hy-AM"/>
              </w:rPr>
              <w:t>Բուզանդի</w:t>
            </w:r>
            <w:r>
              <w:rPr>
                <w:rFonts w:ascii="Arial LatArm" w:hAnsi="Arial LatArm"/>
                <w:color w:val="212529"/>
                <w:sz w:val="20"/>
                <w:szCs w:val="20"/>
                <w:lang w:val="hy-AM"/>
              </w:rPr>
              <w:t xml:space="preserve"> 1/4, </w:t>
            </w:r>
            <w:r>
              <w:rPr>
                <w:rFonts w:ascii="Arial" w:hAnsi="Arial" w:cs="Arial"/>
                <w:color w:val="212529"/>
                <w:sz w:val="20"/>
                <w:szCs w:val="20"/>
                <w:lang w:val="hy-AM"/>
              </w:rPr>
              <w:t>Կոմիտաս</w:t>
            </w:r>
            <w:r>
              <w:rPr>
                <w:rFonts w:ascii="Arial LatArm" w:hAnsi="Arial LatArm"/>
                <w:color w:val="212529"/>
                <w:sz w:val="20"/>
                <w:szCs w:val="20"/>
                <w:lang w:val="hy-AM"/>
              </w:rPr>
              <w:t xml:space="preserve"> 28</w:t>
            </w:r>
          </w:p>
          <w:p w14:paraId="10206134" w14:textId="77777777" w:rsidR="00540000" w:rsidRPr="00E979A6" w:rsidRDefault="00540000"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ԱՐԱՐԱՏԲԱՆԿ</w:t>
            </w:r>
            <w:r w:rsidRPr="00E979A6">
              <w:rPr>
                <w:rFonts w:ascii="Arial" w:hAnsi="Arial" w:cs="Arial"/>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ԲԲԸ</w:t>
            </w:r>
          </w:p>
          <w:p w14:paraId="453DD165" w14:textId="77777777" w:rsidR="00540000" w:rsidRPr="00E979A6" w:rsidRDefault="00540000" w:rsidP="003C6BDC">
            <w:pPr>
              <w:jc w:val="center"/>
              <w:rPr>
                <w:rFonts w:ascii="Sylfaen" w:hAnsi="Sylfaen"/>
                <w:color w:val="212529"/>
                <w:sz w:val="18"/>
                <w:szCs w:val="18"/>
                <w:lang w:val="hy-AM"/>
              </w:rPr>
            </w:pPr>
            <w:r>
              <w:rPr>
                <w:rFonts w:ascii="Arial LatArm" w:hAnsi="Arial LatArm"/>
                <w:color w:val="212529"/>
                <w:sz w:val="20"/>
                <w:szCs w:val="20"/>
                <w:lang w:val="hy-AM"/>
              </w:rPr>
              <w:t xml:space="preserve">     </w:t>
            </w:r>
            <w:r>
              <w:rPr>
                <w:rFonts w:ascii="Arial" w:hAnsi="Arial" w:cs="Arial"/>
                <w:color w:val="212529"/>
                <w:sz w:val="20"/>
                <w:szCs w:val="20"/>
                <w:lang w:val="hy-AM"/>
              </w:rPr>
              <w:t>Հ</w:t>
            </w:r>
            <w:r>
              <w:rPr>
                <w:rFonts w:ascii="Arial LatArm" w:hAnsi="Arial LatArm"/>
                <w:color w:val="212529"/>
                <w:sz w:val="20"/>
                <w:szCs w:val="20"/>
                <w:lang w:val="hy-AM"/>
              </w:rPr>
              <w:t>/</w:t>
            </w:r>
            <w:r>
              <w:rPr>
                <w:rFonts w:ascii="Arial" w:hAnsi="Arial" w:cs="Arial"/>
                <w:color w:val="212529"/>
                <w:sz w:val="20"/>
                <w:szCs w:val="20"/>
                <w:lang w:val="hy-AM"/>
              </w:rPr>
              <w:t>Հ</w:t>
            </w:r>
            <w:r>
              <w:rPr>
                <w:rFonts w:ascii="Arial LatArm" w:hAnsi="Arial LatArm"/>
                <w:color w:val="212529"/>
                <w:sz w:val="20"/>
                <w:szCs w:val="20"/>
                <w:lang w:val="hy-AM"/>
              </w:rPr>
              <w:t xml:space="preserve"> 1510004597930100</w:t>
            </w:r>
            <w:r w:rsidRPr="00E979A6">
              <w:rPr>
                <w:rFonts w:ascii="Arial LatArm" w:hAnsi="Arial LatArm"/>
                <w:color w:val="212529"/>
                <w:sz w:val="20"/>
                <w:szCs w:val="20"/>
                <w:lang w:val="hy-AM"/>
              </w:rPr>
              <w:t xml:space="preserve">, </w:t>
            </w:r>
            <w:r>
              <w:rPr>
                <w:rFonts w:ascii="Arial LatArm" w:hAnsi="Arial LatArm"/>
                <w:color w:val="212529"/>
                <w:sz w:val="20"/>
                <w:szCs w:val="20"/>
                <w:lang w:val="hy-AM"/>
              </w:rPr>
              <w:t xml:space="preserve"> </w:t>
            </w:r>
            <w:r>
              <w:rPr>
                <w:rFonts w:ascii="Arial" w:hAnsi="Arial" w:cs="Arial"/>
                <w:color w:val="212529"/>
                <w:sz w:val="20"/>
                <w:szCs w:val="20"/>
                <w:lang w:val="hy-AM"/>
              </w:rPr>
              <w:t>ՀՎՀՀ</w:t>
            </w:r>
            <w:r>
              <w:rPr>
                <w:rFonts w:ascii="Arial LatArm" w:hAnsi="Arial LatArm"/>
                <w:color w:val="212529"/>
                <w:sz w:val="20"/>
                <w:szCs w:val="20"/>
                <w:lang w:val="hy-AM"/>
              </w:rPr>
              <w:t xml:space="preserve"> 02504913</w:t>
            </w:r>
          </w:p>
          <w:p w14:paraId="6F96F0CC" w14:textId="77777777" w:rsidR="00540000" w:rsidRPr="00E979A6" w:rsidRDefault="00540000" w:rsidP="003C6BDC">
            <w:pPr>
              <w:jc w:val="center"/>
              <w:rPr>
                <w:rFonts w:ascii="Sylfaen" w:hAnsi="Sylfaen"/>
                <w:color w:val="212529"/>
                <w:szCs w:val="18"/>
                <w:lang w:val="hy-AM"/>
              </w:rPr>
            </w:pPr>
            <w:r>
              <w:rPr>
                <w:rFonts w:ascii="Arial" w:hAnsi="Arial" w:cs="Arial"/>
                <w:color w:val="212529"/>
                <w:sz w:val="20"/>
                <w:szCs w:val="20"/>
                <w:lang w:val="hy-AM"/>
              </w:rPr>
              <w:t>Էլ</w:t>
            </w:r>
            <w:r>
              <w:rPr>
                <w:rFonts w:ascii="Arial LatArm" w:hAnsi="Arial LatArm"/>
                <w:color w:val="212529"/>
                <w:sz w:val="20"/>
                <w:szCs w:val="20"/>
                <w:lang w:val="hy-AM"/>
              </w:rPr>
              <w:t xml:space="preserve">. </w:t>
            </w:r>
            <w:r>
              <w:rPr>
                <w:rFonts w:ascii="Arial" w:hAnsi="Arial" w:cs="Arial"/>
                <w:color w:val="212529"/>
                <w:sz w:val="20"/>
                <w:szCs w:val="20"/>
                <w:lang w:val="hy-AM"/>
              </w:rPr>
              <w:t>փոստ</w:t>
            </w:r>
            <w:r>
              <w:rPr>
                <w:rFonts w:ascii="Arial LatArm" w:hAnsi="Arial LatArm"/>
                <w:color w:val="212529"/>
                <w:sz w:val="20"/>
                <w:szCs w:val="20"/>
                <w:lang w:val="hy-AM"/>
              </w:rPr>
              <w:t>.</w:t>
            </w:r>
            <w:r>
              <w:rPr>
                <w:rFonts w:ascii="Calibri" w:hAnsi="Calibri" w:cs="Calibri"/>
                <w:color w:val="212529"/>
                <w:sz w:val="18"/>
                <w:szCs w:val="18"/>
                <w:lang w:val="hy-AM"/>
              </w:rPr>
              <w:t> </w:t>
            </w:r>
            <w:r w:rsidRPr="004D740B">
              <w:rPr>
                <w:rFonts w:ascii="Arial LatArm" w:hAnsi="Arial LatArm"/>
                <w:color w:val="212529"/>
                <w:sz w:val="20"/>
                <w:szCs w:val="20"/>
                <w:lang w:val="hy-AM"/>
              </w:rPr>
              <w:t>y</w:t>
            </w:r>
            <w:hyperlink r:id="rId14" w:history="1">
              <w:r w:rsidRPr="00E979A6">
                <w:rPr>
                  <w:rFonts w:ascii="Arial LatArm" w:hAnsi="Arial LatArm"/>
                  <w:color w:val="212529"/>
                  <w:sz w:val="20"/>
                  <w:szCs w:val="20"/>
                  <w:lang w:val="hy-AM"/>
                </w:rPr>
                <w:t>erqaxluys@yerevan.am</w:t>
              </w:r>
            </w:hyperlink>
            <w:r w:rsidRPr="004D740B">
              <w:rPr>
                <w:rFonts w:ascii="Sylfaen" w:hAnsi="Sylfaen"/>
                <w:color w:val="212529"/>
                <w:szCs w:val="18"/>
                <w:lang w:val="hy-AM"/>
              </w:rPr>
              <w:t>      </w:t>
            </w:r>
          </w:p>
          <w:p w14:paraId="0CA0AB89" w14:textId="77777777" w:rsidR="00540000" w:rsidRPr="00D05B89" w:rsidRDefault="00540000" w:rsidP="003C6BDC">
            <w:pPr>
              <w:jc w:val="center"/>
              <w:rPr>
                <w:rFonts w:ascii="Arial LatArm" w:hAnsi="Arial LatArm" w:cs="Sylfaen"/>
                <w:bCs/>
                <w:sz w:val="20"/>
                <w:lang w:val="hy-AM"/>
              </w:rPr>
            </w:pPr>
            <w:r w:rsidRPr="00D05B89">
              <w:rPr>
                <w:rFonts w:ascii="Sylfaen" w:hAnsi="Sylfaen"/>
                <w:lang w:val="hy-AM"/>
              </w:rPr>
              <w:t xml:space="preserve">   </w:t>
            </w:r>
          </w:p>
          <w:p w14:paraId="0AE17021" w14:textId="77777777" w:rsidR="00540000" w:rsidRPr="00D05B89" w:rsidRDefault="00540000" w:rsidP="003C6BDC">
            <w:pPr>
              <w:jc w:val="center"/>
              <w:rPr>
                <w:rFonts w:ascii="Arial LatArm" w:hAnsi="Arial LatArm" w:cs="Sylfaen"/>
                <w:bCs/>
                <w:sz w:val="20"/>
                <w:lang w:val="hy-AM"/>
              </w:rPr>
            </w:pPr>
          </w:p>
          <w:p w14:paraId="05974ECD" w14:textId="77777777" w:rsidR="00540000" w:rsidRDefault="00540000" w:rsidP="003C6BDC">
            <w:pPr>
              <w:jc w:val="center"/>
              <w:rPr>
                <w:rFonts w:asciiTheme="minorHAnsi" w:hAnsiTheme="minorHAnsi" w:cs="Sylfaen"/>
                <w:bCs/>
                <w:sz w:val="20"/>
                <w:lang w:val="hy-AM"/>
              </w:rPr>
            </w:pPr>
          </w:p>
          <w:p w14:paraId="18B6B36A" w14:textId="77777777" w:rsidR="00540000" w:rsidRPr="004D740B" w:rsidRDefault="00540000" w:rsidP="003C6BDC">
            <w:pPr>
              <w:jc w:val="center"/>
              <w:rPr>
                <w:rFonts w:asciiTheme="minorHAnsi" w:hAnsiTheme="minorHAnsi" w:cs="Sylfaen"/>
                <w:bCs/>
                <w:sz w:val="20"/>
                <w:lang w:val="hy-AM"/>
              </w:rPr>
            </w:pPr>
          </w:p>
          <w:p w14:paraId="340DB20A" w14:textId="77777777" w:rsidR="00540000" w:rsidRPr="00D05B89" w:rsidRDefault="00540000" w:rsidP="003C6BDC">
            <w:pPr>
              <w:jc w:val="center"/>
              <w:rPr>
                <w:rFonts w:ascii="GHEA Grapalat" w:hAnsi="GHEA Grapalat"/>
                <w:lang w:val="hy-AM"/>
              </w:rPr>
            </w:pPr>
            <w:r w:rsidRPr="00D05B89">
              <w:rPr>
                <w:rFonts w:ascii="GHEA Grapalat" w:hAnsi="GHEA Grapalat"/>
                <w:lang w:val="hy-AM"/>
              </w:rPr>
              <w:t>---------------------------------</w:t>
            </w:r>
          </w:p>
          <w:p w14:paraId="0C73FCE2" w14:textId="77777777" w:rsidR="00540000" w:rsidRPr="00D05B89" w:rsidRDefault="00540000" w:rsidP="003C6BDC">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58B91602" w14:textId="77777777" w:rsidR="00540000" w:rsidRPr="00752623" w:rsidRDefault="00540000" w:rsidP="003C6BDC">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0A43F967" w14:textId="77777777" w:rsidR="00ED561E" w:rsidRPr="00752623" w:rsidRDefault="00ED561E" w:rsidP="00ED561E">
      <w:pPr>
        <w:rPr>
          <w:rFonts w:ascii="GHEA Grapalat" w:hAnsi="GHEA Grapalat"/>
          <w:sz w:val="20"/>
          <w:lang w:val="ru-RU"/>
        </w:rPr>
        <w:sectPr w:rsidR="00ED561E" w:rsidRPr="00752623" w:rsidSect="00791B98">
          <w:footnotePr>
            <w:pos w:val="beneathText"/>
          </w:footnotePr>
          <w:pgSz w:w="11906" w:h="16838" w:code="9"/>
          <w:pgMar w:top="533" w:right="476" w:bottom="720" w:left="1170" w:header="562" w:footer="562" w:gutter="0"/>
          <w:cols w:space="720"/>
        </w:sectPr>
      </w:pPr>
    </w:p>
    <w:p w14:paraId="6CC38994" w14:textId="77777777" w:rsidR="00ED561E" w:rsidRDefault="00ED561E" w:rsidP="00ED561E">
      <w:pPr>
        <w:jc w:val="right"/>
        <w:rPr>
          <w:rFonts w:ascii="GHEA Grapalat" w:hAnsi="GHEA Grapalat"/>
          <w:i/>
          <w:sz w:val="18"/>
        </w:rPr>
      </w:pPr>
    </w:p>
    <w:p w14:paraId="2481F691" w14:textId="77777777" w:rsidR="00ED561E" w:rsidRDefault="00ED561E" w:rsidP="00ED561E">
      <w:pPr>
        <w:jc w:val="right"/>
        <w:rPr>
          <w:rFonts w:ascii="GHEA Grapalat" w:hAnsi="GHEA Grapalat"/>
          <w:i/>
          <w:sz w:val="18"/>
        </w:rPr>
      </w:pPr>
    </w:p>
    <w:p w14:paraId="28DCDFA2" w14:textId="77777777" w:rsidR="00ED561E" w:rsidRPr="00126973" w:rsidRDefault="00ED561E" w:rsidP="00ED561E">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C7C2437" w14:textId="65856DD7"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              20</w:t>
      </w:r>
      <w:r>
        <w:rPr>
          <w:rFonts w:ascii="GHEA Grapalat" w:hAnsi="GHEA Grapalat"/>
          <w:i/>
          <w:sz w:val="18"/>
        </w:rPr>
        <w:t>2</w:t>
      </w:r>
      <w:r w:rsidR="008E19AF">
        <w:rPr>
          <w:rFonts w:ascii="GHEA Grapalat" w:hAnsi="GHEA Grapalat"/>
          <w:i/>
          <w:sz w:val="18"/>
        </w:rPr>
        <w:t xml:space="preserve"> </w:t>
      </w:r>
      <w:r w:rsidRPr="001807AD">
        <w:rPr>
          <w:rFonts w:ascii="GHEA Grapalat" w:hAnsi="GHEA Grapalat"/>
          <w:i/>
          <w:sz w:val="18"/>
          <w:lang w:val="hy-AM"/>
        </w:rPr>
        <w:t xml:space="preserve"> թ. կնքված </w:t>
      </w:r>
    </w:p>
    <w:p w14:paraId="01862E12" w14:textId="34C6CB03"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Pr>
          <w:rFonts w:ascii="GHEA Grapalat" w:hAnsi="GHEA Grapalat" w:cs="Sylfaen"/>
          <w:b/>
        </w:rPr>
        <w:t>-</w:t>
      </w:r>
      <w:r w:rsidR="0000586B">
        <w:rPr>
          <w:rFonts w:ascii="GHEA Grapalat" w:hAnsi="GHEA Grapalat" w:cs="Sylfaen"/>
          <w:b/>
        </w:rPr>
        <w:t>25/</w:t>
      </w:r>
      <w:r w:rsidR="00540000">
        <w:rPr>
          <w:rFonts w:ascii="GHEA Grapalat" w:hAnsi="GHEA Grapalat" w:cs="Sylfaen"/>
          <w:b/>
        </w:rPr>
        <w:t>9</w:t>
      </w:r>
      <w:r w:rsidRPr="003D7A72">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13A22516" w14:textId="77777777" w:rsidR="00ED561E" w:rsidRPr="00A71D81" w:rsidRDefault="00ED561E" w:rsidP="00ED561E">
      <w:pPr>
        <w:ind w:left="-142" w:firstLine="142"/>
        <w:jc w:val="center"/>
        <w:rPr>
          <w:rFonts w:ascii="GHEA Grapalat" w:hAnsi="GHEA Grapalat" w:cs="Sylfaen"/>
          <w:b/>
        </w:rPr>
      </w:pPr>
    </w:p>
    <w:p w14:paraId="4E75677A" w14:textId="77777777" w:rsidR="00ED561E" w:rsidRPr="00A71D81" w:rsidRDefault="00ED561E" w:rsidP="00ED561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D561E" w:rsidRPr="00D85FD3" w14:paraId="53F6BB5D" w14:textId="77777777" w:rsidTr="00791B98">
        <w:trPr>
          <w:tblCellSpacing w:w="7" w:type="dxa"/>
          <w:jc w:val="center"/>
        </w:trPr>
        <w:tc>
          <w:tcPr>
            <w:tcW w:w="0" w:type="auto"/>
            <w:vAlign w:val="center"/>
          </w:tcPr>
          <w:p w14:paraId="090F984A" w14:textId="77777777" w:rsidR="00ED561E" w:rsidRPr="00A71D81" w:rsidRDefault="00ED561E" w:rsidP="00791B98">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7E223CC9" wp14:editId="0282E1B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F4B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6520C5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4AFA3E6"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2F5691"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018D25D"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034B23E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4AC76BB"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1753D7C7"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689B0C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B509B8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E6CBD28"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7CA152E9"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3B7ECF67" w14:textId="77777777" w:rsidR="00ED561E" w:rsidRPr="00A71D81" w:rsidRDefault="00ED561E" w:rsidP="00ED561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AE77C7C" w14:textId="77777777" w:rsidR="00ED561E" w:rsidRPr="00A71D81" w:rsidRDefault="00ED561E" w:rsidP="00ED561E">
      <w:pPr>
        <w:ind w:firstLine="375"/>
        <w:rPr>
          <w:rFonts w:ascii="GHEA Grapalat" w:hAnsi="GHEA Grapalat"/>
          <w:iCs/>
          <w:color w:val="000000"/>
          <w:sz w:val="15"/>
          <w:szCs w:val="21"/>
          <w:lang w:val="pt-BR"/>
        </w:rPr>
      </w:pPr>
    </w:p>
    <w:p w14:paraId="6D9F6142" w14:textId="77777777" w:rsidR="00ED561E" w:rsidRPr="00A71D81" w:rsidRDefault="00ED561E" w:rsidP="00ED561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1663145E" w14:textId="77777777" w:rsidR="00ED561E" w:rsidRPr="00A71D81" w:rsidRDefault="00ED561E" w:rsidP="00ED561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211297F" w14:textId="77777777" w:rsidR="00ED561E" w:rsidRPr="00A71D81" w:rsidRDefault="00ED561E" w:rsidP="00ED561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771D4B1" w14:textId="77777777" w:rsidR="00ED561E" w:rsidRPr="00A71D81" w:rsidRDefault="00ED561E" w:rsidP="00ED561E">
      <w:pPr>
        <w:pStyle w:val="BodyTextIndent"/>
        <w:spacing w:line="240" w:lineRule="auto"/>
        <w:ind w:firstLine="0"/>
        <w:jc w:val="center"/>
        <w:rPr>
          <w:b/>
          <w:bCs/>
          <w:iCs/>
          <w:lang w:val="es-ES"/>
        </w:rPr>
      </w:pPr>
    </w:p>
    <w:p w14:paraId="04F93EFB" w14:textId="77777777" w:rsidR="00ED561E" w:rsidRPr="00A71D81" w:rsidRDefault="00ED561E" w:rsidP="00ED561E">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8F1CAE5" w14:textId="77777777" w:rsidR="00ED561E" w:rsidRPr="00A71D81" w:rsidRDefault="00ED561E" w:rsidP="00ED561E">
      <w:pPr>
        <w:pStyle w:val="BodyTextIndent"/>
        <w:spacing w:line="240" w:lineRule="auto"/>
        <w:ind w:firstLine="0"/>
        <w:rPr>
          <w:iCs/>
          <w:lang w:val="es-ES"/>
        </w:rPr>
      </w:pPr>
    </w:p>
    <w:p w14:paraId="1F01975F"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B18EBBC"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6184512"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C1E78BE" w14:textId="77777777" w:rsidR="00ED561E" w:rsidRPr="00A71D81" w:rsidRDefault="00ED561E" w:rsidP="00ED561E">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80AC327" w14:textId="77777777" w:rsidR="00ED561E" w:rsidRPr="00A71D81" w:rsidRDefault="00ED561E" w:rsidP="00ED561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1FED7681" w14:textId="77777777" w:rsidR="00ED561E" w:rsidRPr="00A71D81" w:rsidRDefault="00ED561E" w:rsidP="00ED56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D561E" w:rsidRPr="00A71D81" w14:paraId="5EDF16B4" w14:textId="77777777" w:rsidTr="00791B98">
        <w:trPr>
          <w:jc w:val="right"/>
        </w:trPr>
        <w:tc>
          <w:tcPr>
            <w:tcW w:w="357" w:type="dxa"/>
            <w:vMerge w:val="restart"/>
            <w:shd w:val="clear" w:color="auto" w:fill="auto"/>
            <w:vAlign w:val="center"/>
          </w:tcPr>
          <w:p w14:paraId="73E7E35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096E74" w14:textId="77777777" w:rsidR="00ED561E" w:rsidRPr="00A71D81" w:rsidRDefault="00ED561E" w:rsidP="0079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D561E" w:rsidRPr="00A71D81" w14:paraId="04FD63CE" w14:textId="77777777" w:rsidTr="00791B98">
        <w:trPr>
          <w:jc w:val="right"/>
        </w:trPr>
        <w:tc>
          <w:tcPr>
            <w:tcW w:w="357" w:type="dxa"/>
            <w:vMerge/>
            <w:shd w:val="clear" w:color="auto" w:fill="auto"/>
          </w:tcPr>
          <w:p w14:paraId="2F76EAE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1F89C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54F443B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9D5DF4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E47AD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44888B4"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DB146F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D561E" w:rsidRPr="00A71D81" w14:paraId="5FF3E16D" w14:textId="77777777" w:rsidTr="00791B98">
        <w:trPr>
          <w:trHeight w:val="1105"/>
          <w:jc w:val="right"/>
        </w:trPr>
        <w:tc>
          <w:tcPr>
            <w:tcW w:w="357" w:type="dxa"/>
            <w:vMerge/>
            <w:tcBorders>
              <w:bottom w:val="single" w:sz="4" w:space="0" w:color="auto"/>
            </w:tcBorders>
            <w:shd w:val="clear" w:color="auto" w:fill="auto"/>
          </w:tcPr>
          <w:p w14:paraId="07EA8E09"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57AB96"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5E7BC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C026E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7A2994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3DE4B5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1FC7A8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DF582E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EABCD6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51A34076" w14:textId="77777777" w:rsidTr="00791B98">
        <w:trPr>
          <w:jc w:val="right"/>
        </w:trPr>
        <w:tc>
          <w:tcPr>
            <w:tcW w:w="357" w:type="dxa"/>
            <w:shd w:val="clear" w:color="auto" w:fill="auto"/>
            <w:vAlign w:val="center"/>
          </w:tcPr>
          <w:p w14:paraId="2A1BF9DA"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E4CDF3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1BEB3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681C6E1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5B7FD3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E78E0F3"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5A7A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270B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4FDA4A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315AF3D7" w14:textId="77777777" w:rsidTr="00791B98">
        <w:trPr>
          <w:jc w:val="right"/>
        </w:trPr>
        <w:tc>
          <w:tcPr>
            <w:tcW w:w="357" w:type="dxa"/>
            <w:shd w:val="clear" w:color="auto" w:fill="auto"/>
          </w:tcPr>
          <w:p w14:paraId="7EECD0DF"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73" w:type="dxa"/>
            <w:shd w:val="clear" w:color="auto" w:fill="auto"/>
          </w:tcPr>
          <w:p w14:paraId="5E15EB5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440" w:type="dxa"/>
            <w:shd w:val="clear" w:color="auto" w:fill="auto"/>
          </w:tcPr>
          <w:p w14:paraId="09F1DA26"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00" w:type="dxa"/>
            <w:shd w:val="clear" w:color="auto" w:fill="auto"/>
          </w:tcPr>
          <w:p w14:paraId="1E4A951C"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16" w:type="dxa"/>
            <w:shd w:val="clear" w:color="auto" w:fill="auto"/>
          </w:tcPr>
          <w:p w14:paraId="2E471A9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42" w:type="dxa"/>
            <w:shd w:val="clear" w:color="auto" w:fill="auto"/>
          </w:tcPr>
          <w:p w14:paraId="78D37D93"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34" w:type="dxa"/>
            <w:shd w:val="clear" w:color="auto" w:fill="auto"/>
          </w:tcPr>
          <w:p w14:paraId="64855A20"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68" w:type="dxa"/>
            <w:shd w:val="clear" w:color="auto" w:fill="auto"/>
          </w:tcPr>
          <w:p w14:paraId="6ADF62DA"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675" w:type="dxa"/>
            <w:shd w:val="clear" w:color="auto" w:fill="auto"/>
          </w:tcPr>
          <w:p w14:paraId="16E02E3F" w14:textId="77777777" w:rsidR="00ED561E" w:rsidRPr="00A71D81" w:rsidRDefault="00ED561E" w:rsidP="00791B98">
            <w:pPr>
              <w:pStyle w:val="NormalWeb"/>
              <w:spacing w:before="0" w:beforeAutospacing="0" w:after="0" w:afterAutospacing="0"/>
              <w:jc w:val="center"/>
              <w:rPr>
                <w:rFonts w:ascii="GHEA Grapalat" w:hAnsi="GHEA Grapalat"/>
              </w:rPr>
            </w:pPr>
          </w:p>
        </w:tc>
      </w:tr>
    </w:tbl>
    <w:p w14:paraId="0949477D" w14:textId="77777777" w:rsidR="00ED561E" w:rsidRPr="00A71D81" w:rsidRDefault="00ED561E" w:rsidP="00ED561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B484BB8" w14:textId="77777777" w:rsidR="00ED561E" w:rsidRPr="00A71D81" w:rsidRDefault="00ED561E" w:rsidP="00ED561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8DAC5B" w14:textId="77777777" w:rsidR="00ED561E" w:rsidRPr="00A71D81" w:rsidRDefault="00ED561E" w:rsidP="00ED561E">
      <w:pPr>
        <w:ind w:firstLine="375"/>
        <w:jc w:val="both"/>
        <w:rPr>
          <w:rFonts w:ascii="GHEA Grapalat" w:hAnsi="GHEA Grapalat"/>
          <w:iCs/>
          <w:snapToGrid w:val="0"/>
          <w:color w:val="000000"/>
          <w:sz w:val="21"/>
          <w:szCs w:val="21"/>
          <w:lang w:val="es-ES"/>
        </w:rPr>
      </w:pPr>
    </w:p>
    <w:p w14:paraId="791A0914" w14:textId="77777777" w:rsidR="00ED561E" w:rsidRPr="00A71D81" w:rsidRDefault="00ED561E" w:rsidP="00ED561E">
      <w:pPr>
        <w:ind w:firstLine="375"/>
        <w:jc w:val="both"/>
        <w:rPr>
          <w:rFonts w:ascii="GHEA Grapalat" w:hAnsi="GHEA Grapalat"/>
          <w:iCs/>
          <w:snapToGrid w:val="0"/>
          <w:color w:val="000000"/>
          <w:sz w:val="2"/>
          <w:szCs w:val="21"/>
          <w:lang w:val="es-ES"/>
        </w:rPr>
      </w:pPr>
    </w:p>
    <w:p w14:paraId="76DB455D" w14:textId="77777777" w:rsidR="00ED561E" w:rsidRPr="00A71D81" w:rsidRDefault="00ED561E" w:rsidP="00ED561E">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D561E" w:rsidRPr="00A71D81" w14:paraId="1AB85E24" w14:textId="77777777" w:rsidTr="00791B98">
        <w:trPr>
          <w:trHeight w:val="266"/>
          <w:tblCellSpacing w:w="7" w:type="dxa"/>
          <w:jc w:val="center"/>
        </w:trPr>
        <w:tc>
          <w:tcPr>
            <w:tcW w:w="0" w:type="auto"/>
            <w:vAlign w:val="center"/>
          </w:tcPr>
          <w:p w14:paraId="5500FFC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2261BDB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ED561E" w:rsidRPr="00A71D81" w14:paraId="6FED468B" w14:textId="77777777" w:rsidTr="00791B98">
        <w:trPr>
          <w:trHeight w:val="473"/>
          <w:tblCellSpacing w:w="7" w:type="dxa"/>
          <w:jc w:val="center"/>
        </w:trPr>
        <w:tc>
          <w:tcPr>
            <w:tcW w:w="0" w:type="auto"/>
            <w:vAlign w:val="center"/>
          </w:tcPr>
          <w:p w14:paraId="2E004F30"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CEAC28C"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365418"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0044F164"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D561E" w:rsidRPr="00A71D81" w14:paraId="02191261" w14:textId="77777777" w:rsidTr="00791B98">
        <w:trPr>
          <w:trHeight w:val="503"/>
          <w:tblCellSpacing w:w="7" w:type="dxa"/>
          <w:jc w:val="center"/>
        </w:trPr>
        <w:tc>
          <w:tcPr>
            <w:tcW w:w="0" w:type="auto"/>
            <w:vAlign w:val="center"/>
          </w:tcPr>
          <w:p w14:paraId="7CB82BB2"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07134C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202FD3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57B97DB9"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r>
      <w:tr w:rsidR="00ED561E" w:rsidRPr="00A71D81" w14:paraId="0A4CFB44" w14:textId="77777777" w:rsidTr="00791B98">
        <w:trPr>
          <w:trHeight w:val="281"/>
          <w:tblCellSpacing w:w="7" w:type="dxa"/>
          <w:jc w:val="center"/>
        </w:trPr>
        <w:tc>
          <w:tcPr>
            <w:tcW w:w="0" w:type="auto"/>
            <w:vAlign w:val="center"/>
          </w:tcPr>
          <w:p w14:paraId="16E2C37F" w14:textId="77777777" w:rsidR="00ED561E" w:rsidRPr="00A71D81" w:rsidRDefault="00ED561E" w:rsidP="00791B98">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147291B8" w14:textId="77777777" w:rsidR="00ED561E" w:rsidRPr="00A71D81" w:rsidRDefault="00ED561E" w:rsidP="00791B98">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465014C1" w14:textId="77777777" w:rsidR="00ED561E" w:rsidRPr="00A71D81" w:rsidRDefault="00ED561E" w:rsidP="00ED561E">
      <w:pPr>
        <w:ind w:left="-142" w:firstLine="142"/>
        <w:jc w:val="center"/>
        <w:rPr>
          <w:rFonts w:ascii="GHEA Grapalat" w:hAnsi="GHEA Grapalat" w:cs="Sylfaen"/>
          <w:b/>
        </w:rPr>
      </w:pPr>
    </w:p>
    <w:p w14:paraId="0938FAAC" w14:textId="77777777" w:rsidR="00ED561E" w:rsidRPr="00A71D81" w:rsidRDefault="00ED561E" w:rsidP="00ED561E">
      <w:pPr>
        <w:ind w:left="-142" w:firstLine="142"/>
        <w:jc w:val="center"/>
        <w:rPr>
          <w:rFonts w:ascii="GHEA Grapalat" w:hAnsi="GHEA Grapalat" w:cs="Sylfaen"/>
          <w:b/>
        </w:rPr>
      </w:pPr>
    </w:p>
    <w:p w14:paraId="69F541B1" w14:textId="77777777" w:rsidR="00ED561E" w:rsidRPr="00A71D81" w:rsidRDefault="00ED561E" w:rsidP="00ED561E">
      <w:pPr>
        <w:ind w:left="-142" w:firstLine="142"/>
        <w:jc w:val="center"/>
        <w:rPr>
          <w:rFonts w:ascii="GHEA Grapalat" w:hAnsi="GHEA Grapalat" w:cs="Sylfaen"/>
          <w:b/>
        </w:rPr>
      </w:pPr>
    </w:p>
    <w:p w14:paraId="00E61FC3" w14:textId="77777777" w:rsidR="00ED561E" w:rsidRPr="00A71D81" w:rsidRDefault="00ED561E" w:rsidP="00ED561E">
      <w:pPr>
        <w:jc w:val="right"/>
        <w:rPr>
          <w:rFonts w:ascii="GHEA Grapalat" w:hAnsi="GHEA Grapalat" w:cs="Sylfaen"/>
          <w:i/>
          <w:sz w:val="20"/>
          <w:lang w:val="pt-BR"/>
        </w:rPr>
      </w:pPr>
    </w:p>
    <w:p w14:paraId="175D2401" w14:textId="77777777" w:rsidR="00ED561E" w:rsidRPr="00595447" w:rsidRDefault="00ED561E" w:rsidP="00ED561E">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6B3AFBA0" w14:textId="3734C1DC" w:rsidR="00ED561E" w:rsidRPr="00595447" w:rsidRDefault="00ED561E" w:rsidP="00ED561E">
      <w:pPr>
        <w:jc w:val="right"/>
        <w:rPr>
          <w:rFonts w:ascii="GHEA Grapalat" w:hAnsi="GHEA Grapalat" w:cs="Sylfaen"/>
          <w:i/>
          <w:sz w:val="20"/>
          <w:lang w:val="pt-BR"/>
        </w:rPr>
      </w:pPr>
      <w:r>
        <w:rPr>
          <w:rFonts w:ascii="GHEA Grapalat" w:hAnsi="GHEA Grapalat" w:cs="Sylfaen"/>
          <w:i/>
          <w:sz w:val="20"/>
          <w:lang w:val="pt-BR"/>
        </w:rPr>
        <w:t>«         »              202</w:t>
      </w:r>
      <w:r w:rsidR="008E19AF">
        <w:rPr>
          <w:rFonts w:ascii="GHEA Grapalat" w:hAnsi="GHEA Grapalat" w:cs="Sylfaen"/>
          <w:i/>
          <w:sz w:val="20"/>
          <w:lang w:val="pt-BR"/>
        </w:rPr>
        <w:t xml:space="preserve"> </w:t>
      </w:r>
      <w:r w:rsidRPr="00595447">
        <w:rPr>
          <w:rFonts w:ascii="GHEA Grapalat" w:hAnsi="GHEA Grapalat" w:cs="Sylfaen"/>
          <w:i/>
          <w:sz w:val="20"/>
          <w:lang w:val="pt-BR"/>
        </w:rPr>
        <w:t xml:space="preserve"> թ. կնքված </w:t>
      </w:r>
    </w:p>
    <w:p w14:paraId="50D4167B" w14:textId="1A7FD690" w:rsidR="00ED561E" w:rsidRPr="00595447" w:rsidRDefault="00ED561E" w:rsidP="00ED561E">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00586B">
        <w:rPr>
          <w:rFonts w:ascii="GHEA Grapalat" w:hAnsi="GHEA Grapalat" w:cs="Sylfaen"/>
          <w:b/>
          <w:lang w:val="pt-BR"/>
        </w:rPr>
        <w:t>25/</w:t>
      </w:r>
      <w:r w:rsidR="001A7E72">
        <w:rPr>
          <w:rFonts w:ascii="GHEA Grapalat" w:hAnsi="GHEA Grapalat" w:cs="Sylfaen"/>
          <w:b/>
          <w:lang w:val="pt-BR"/>
        </w:rPr>
        <w:t>9</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736F5DBF" w14:textId="77777777" w:rsidR="00ED561E" w:rsidRPr="00F60A09" w:rsidRDefault="00ED561E" w:rsidP="00ED561E">
      <w:pPr>
        <w:tabs>
          <w:tab w:val="left" w:pos="360"/>
          <w:tab w:val="left" w:pos="540"/>
        </w:tabs>
        <w:jc w:val="center"/>
        <w:rPr>
          <w:rFonts w:ascii="Sylfaen" w:hAnsi="Sylfaen" w:cs="Sylfaen"/>
          <w:b/>
          <w:bCs/>
          <w:lang w:val="pt-BR"/>
        </w:rPr>
      </w:pPr>
    </w:p>
    <w:p w14:paraId="126C6C43" w14:textId="77777777" w:rsidR="00ED561E" w:rsidRPr="00F60A09" w:rsidRDefault="00ED561E" w:rsidP="00ED561E">
      <w:pPr>
        <w:ind w:left="-142" w:firstLine="142"/>
        <w:jc w:val="center"/>
        <w:rPr>
          <w:rFonts w:ascii="GHEA Grapalat" w:hAnsi="GHEA Grapalat" w:cs="Sylfaen"/>
          <w:lang w:val="pt-BR"/>
        </w:rPr>
      </w:pPr>
    </w:p>
    <w:p w14:paraId="64821430" w14:textId="77777777" w:rsidR="00ED561E" w:rsidRPr="00F60A09" w:rsidRDefault="00ED561E" w:rsidP="00ED561E">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6D4D6B13" w14:textId="77777777" w:rsidR="00ED561E" w:rsidRPr="00B80749" w:rsidRDefault="00ED561E" w:rsidP="00ED561E">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4E11987C" w14:textId="77777777" w:rsidR="00ED561E" w:rsidRPr="00B80749" w:rsidRDefault="00ED561E" w:rsidP="00ED561E">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1413AC22" w14:textId="77777777" w:rsidR="00ED561E" w:rsidRPr="00B80749" w:rsidRDefault="00ED561E" w:rsidP="00ED561E">
      <w:pPr>
        <w:tabs>
          <w:tab w:val="left" w:pos="360"/>
          <w:tab w:val="left" w:pos="540"/>
        </w:tabs>
        <w:rPr>
          <w:rFonts w:ascii="GHEA Grapalat" w:hAnsi="GHEA Grapalat" w:cs="Sylfaen"/>
          <w:sz w:val="18"/>
          <w:szCs w:val="22"/>
          <w:lang w:val="pt-BR"/>
        </w:rPr>
      </w:pPr>
    </w:p>
    <w:p w14:paraId="51BF5B15" w14:textId="77777777" w:rsidR="00ED561E" w:rsidRPr="00B80749" w:rsidRDefault="00ED561E" w:rsidP="00ED561E">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5162074" w14:textId="77777777" w:rsidR="00ED561E" w:rsidRPr="00B80749" w:rsidRDefault="00ED561E" w:rsidP="00ED561E">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2CE7C43B" w14:textId="77777777" w:rsidR="00ED561E" w:rsidRPr="00A71D81" w:rsidRDefault="00ED561E" w:rsidP="00ED561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525FC6DA" w14:textId="77777777" w:rsidR="00ED561E" w:rsidRPr="00A71D81" w:rsidRDefault="00ED561E" w:rsidP="00ED561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F5C749C" w14:textId="77777777" w:rsidR="00ED561E" w:rsidRPr="00A71D81" w:rsidRDefault="00ED561E" w:rsidP="00ED561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8F24F39" w14:textId="77777777" w:rsidR="00ED561E" w:rsidRPr="00A71D81" w:rsidRDefault="00ED561E" w:rsidP="00ED561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D561E" w:rsidRPr="00A71D81" w14:paraId="4E881709" w14:textId="77777777" w:rsidTr="00791B9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2D633A4" w14:textId="77777777" w:rsidR="00ED561E" w:rsidRPr="00A71D81" w:rsidRDefault="00ED561E" w:rsidP="00791B98">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D561E" w:rsidRPr="00A71D81" w14:paraId="31CE9388"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E882CB"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3EE8D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1B257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D561E" w:rsidRPr="00A71D81" w14:paraId="2C1076C0"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FE8ED7"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BAB50F"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C0C9F5" w14:textId="77777777" w:rsidR="00ED561E" w:rsidRPr="00A71D81" w:rsidRDefault="00ED561E" w:rsidP="00791B98">
            <w:pPr>
              <w:jc w:val="center"/>
              <w:rPr>
                <w:rFonts w:ascii="GHEA Grapalat" w:hAnsi="GHEA Grapalat" w:cs="Sylfaen"/>
                <w:sz w:val="18"/>
                <w:szCs w:val="18"/>
                <w:lang w:val="ru-RU" w:eastAsia="ru-RU"/>
              </w:rPr>
            </w:pPr>
          </w:p>
        </w:tc>
      </w:tr>
      <w:tr w:rsidR="00ED561E" w:rsidRPr="00A71D81" w14:paraId="6E6B69FB"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A866D0"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7D02D7"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E2E4AB" w14:textId="77777777" w:rsidR="00ED561E" w:rsidRPr="00A71D81" w:rsidRDefault="00ED561E" w:rsidP="00791B98">
            <w:pPr>
              <w:jc w:val="center"/>
              <w:rPr>
                <w:rFonts w:ascii="GHEA Grapalat" w:hAnsi="GHEA Grapalat" w:cs="Sylfaen"/>
                <w:sz w:val="18"/>
                <w:szCs w:val="18"/>
                <w:lang w:val="ru-RU" w:eastAsia="ru-RU"/>
              </w:rPr>
            </w:pPr>
          </w:p>
        </w:tc>
      </w:tr>
    </w:tbl>
    <w:p w14:paraId="29CDB7BF" w14:textId="77777777" w:rsidR="00ED561E" w:rsidRPr="00A71D81" w:rsidRDefault="00ED561E" w:rsidP="00ED561E">
      <w:pPr>
        <w:tabs>
          <w:tab w:val="left" w:pos="360"/>
          <w:tab w:val="left" w:pos="540"/>
        </w:tabs>
        <w:jc w:val="both"/>
        <w:rPr>
          <w:rFonts w:ascii="GHEA Grapalat" w:hAnsi="GHEA Grapalat" w:cs="Sylfaen"/>
          <w:lang w:eastAsia="ru-RU"/>
        </w:rPr>
      </w:pPr>
    </w:p>
    <w:p w14:paraId="540EF413" w14:textId="77777777" w:rsidR="00ED561E" w:rsidRPr="00A71D81" w:rsidRDefault="00ED561E" w:rsidP="00ED561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CB66700" w14:textId="77777777" w:rsidR="00ED561E" w:rsidRPr="00A71D81" w:rsidRDefault="00ED561E" w:rsidP="00ED561E">
      <w:pPr>
        <w:tabs>
          <w:tab w:val="left" w:pos="360"/>
          <w:tab w:val="left" w:pos="540"/>
        </w:tabs>
        <w:rPr>
          <w:rFonts w:ascii="GHEA Grapalat" w:hAnsi="GHEA Grapalat" w:cs="Sylfaen"/>
          <w:sz w:val="22"/>
          <w:szCs w:val="22"/>
          <w:lang w:val="hy-AM"/>
        </w:rPr>
      </w:pPr>
    </w:p>
    <w:p w14:paraId="5C9A4CA1" w14:textId="77777777" w:rsidR="00ED561E" w:rsidRPr="00A71D81" w:rsidRDefault="00ED561E" w:rsidP="00ED561E">
      <w:pPr>
        <w:jc w:val="center"/>
        <w:rPr>
          <w:rFonts w:ascii="GHEA Grapalat" w:hAnsi="GHEA Grapalat" w:cs="Sylfaen"/>
          <w:sz w:val="22"/>
          <w:szCs w:val="22"/>
          <w:lang w:val="hy-AM"/>
        </w:rPr>
      </w:pPr>
    </w:p>
    <w:p w14:paraId="267AB054" w14:textId="77777777" w:rsidR="00ED561E" w:rsidRPr="00A71D81" w:rsidRDefault="00ED561E" w:rsidP="00ED561E">
      <w:pPr>
        <w:jc w:val="center"/>
        <w:rPr>
          <w:rFonts w:ascii="GHEA Grapalat" w:hAnsi="GHEA Grapalat" w:cs="Sylfaen"/>
          <w:sz w:val="14"/>
          <w:szCs w:val="14"/>
          <w:lang w:val="hy-AM"/>
        </w:rPr>
      </w:pPr>
    </w:p>
    <w:p w14:paraId="4BCB5950" w14:textId="77777777" w:rsidR="00ED561E" w:rsidRPr="00A71D81" w:rsidRDefault="00ED561E" w:rsidP="00ED561E">
      <w:pPr>
        <w:jc w:val="center"/>
        <w:rPr>
          <w:rFonts w:ascii="GHEA Grapalat" w:hAnsi="GHEA Grapalat" w:cs="Sylfaen"/>
          <w:sz w:val="22"/>
          <w:szCs w:val="22"/>
          <w:lang w:val="hy-AM"/>
        </w:rPr>
      </w:pPr>
    </w:p>
    <w:p w14:paraId="532E20E3" w14:textId="77777777" w:rsidR="00ED561E" w:rsidRPr="00A71D81" w:rsidRDefault="00ED561E" w:rsidP="00ED561E">
      <w:pPr>
        <w:jc w:val="center"/>
        <w:rPr>
          <w:rFonts w:ascii="GHEA Grapalat" w:hAnsi="GHEA Grapalat" w:cs="Sylfaen"/>
          <w:sz w:val="22"/>
          <w:szCs w:val="22"/>
        </w:rPr>
      </w:pPr>
      <w:r w:rsidRPr="00A71D81">
        <w:rPr>
          <w:rFonts w:ascii="GHEA Grapalat" w:hAnsi="GHEA Grapalat" w:cs="Sylfaen"/>
          <w:sz w:val="22"/>
          <w:szCs w:val="22"/>
        </w:rPr>
        <w:t>ԿՈՂՄԵՐԸ</w:t>
      </w:r>
    </w:p>
    <w:p w14:paraId="2BB0819A" w14:textId="77777777" w:rsidR="00ED561E" w:rsidRPr="00A71D81" w:rsidRDefault="00ED561E" w:rsidP="00ED561E">
      <w:pPr>
        <w:jc w:val="center"/>
        <w:rPr>
          <w:rFonts w:ascii="GHEA Grapalat" w:hAnsi="GHEA Grapalat" w:cs="Sylfaen"/>
          <w:sz w:val="22"/>
          <w:szCs w:val="22"/>
        </w:rPr>
      </w:pPr>
    </w:p>
    <w:p w14:paraId="2D68C252" w14:textId="77777777" w:rsidR="00ED561E" w:rsidRPr="00A71D81" w:rsidRDefault="00ED561E" w:rsidP="00ED561E">
      <w:pPr>
        <w:tabs>
          <w:tab w:val="left" w:pos="360"/>
          <w:tab w:val="left" w:pos="540"/>
        </w:tabs>
        <w:rPr>
          <w:rFonts w:ascii="GHEA Grapalat" w:hAnsi="GHEA Grapalat" w:cs="Sylfaen"/>
          <w:sz w:val="22"/>
          <w:szCs w:val="22"/>
        </w:rPr>
      </w:pPr>
    </w:p>
    <w:p w14:paraId="26F3814F" w14:textId="77777777" w:rsidR="00ED561E" w:rsidRPr="00A71D81" w:rsidRDefault="00ED561E" w:rsidP="00ED561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D561E" w:rsidRPr="00A71D81" w14:paraId="0519AB1A" w14:textId="77777777" w:rsidTr="00791B98">
        <w:tc>
          <w:tcPr>
            <w:tcW w:w="4785" w:type="dxa"/>
          </w:tcPr>
          <w:p w14:paraId="66B46C0B"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2A1D29D"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4C5C4A9" w14:textId="77777777" w:rsidR="00ED561E" w:rsidRPr="00A71D81" w:rsidRDefault="00ED561E" w:rsidP="00ED561E">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216546B" w14:textId="77777777" w:rsidR="00ED561E" w:rsidRPr="00A71D81" w:rsidRDefault="00ED561E" w:rsidP="00ED561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D561E" w:rsidRPr="00A71D81" w14:paraId="6547687E" w14:textId="77777777" w:rsidTr="00791B98">
        <w:trPr>
          <w:tblCellSpacing w:w="7" w:type="dxa"/>
          <w:jc w:val="center"/>
        </w:trPr>
        <w:tc>
          <w:tcPr>
            <w:tcW w:w="0" w:type="auto"/>
            <w:vAlign w:val="center"/>
          </w:tcPr>
          <w:p w14:paraId="5DB18295"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DEB75C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4D114EF8"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0F62A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D561E" w:rsidRPr="00AE2768" w14:paraId="64F72981" w14:textId="77777777" w:rsidTr="00791B98">
        <w:trPr>
          <w:tblCellSpacing w:w="7" w:type="dxa"/>
          <w:jc w:val="center"/>
        </w:trPr>
        <w:tc>
          <w:tcPr>
            <w:tcW w:w="0" w:type="auto"/>
            <w:vAlign w:val="center"/>
          </w:tcPr>
          <w:p w14:paraId="7F8097D7"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34E0CCB"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44D7A9F"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B660C6B" w14:textId="77777777" w:rsidR="00ED561E" w:rsidRPr="00AE2768"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D561E" w:rsidRPr="00AE2768" w14:paraId="0AA4FBED" w14:textId="77777777" w:rsidTr="00791B98">
        <w:trPr>
          <w:tblCellSpacing w:w="7" w:type="dxa"/>
          <w:jc w:val="center"/>
        </w:trPr>
        <w:tc>
          <w:tcPr>
            <w:tcW w:w="0" w:type="auto"/>
            <w:vAlign w:val="center"/>
          </w:tcPr>
          <w:p w14:paraId="79002263" w14:textId="77777777" w:rsidR="00ED561E" w:rsidRPr="00AE2768" w:rsidRDefault="00ED561E" w:rsidP="00791B98">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53418B8" w14:textId="77777777" w:rsidR="00ED561E" w:rsidRPr="00AE2768" w:rsidRDefault="00ED561E" w:rsidP="00791B98">
            <w:pPr>
              <w:rPr>
                <w:rFonts w:ascii="GHEA Grapalat" w:hAnsi="GHEA Grapalat" w:cs="GHEA Grapalat"/>
                <w:color w:val="000000"/>
                <w:sz w:val="21"/>
                <w:szCs w:val="21"/>
                <w:lang w:val="ru-RU" w:eastAsia="ru-RU"/>
              </w:rPr>
            </w:pPr>
          </w:p>
        </w:tc>
      </w:tr>
    </w:tbl>
    <w:p w14:paraId="76616599" w14:textId="77777777" w:rsidR="00ED561E" w:rsidRPr="00AE2768" w:rsidRDefault="00ED561E" w:rsidP="00ED561E">
      <w:pPr>
        <w:ind w:left="-142" w:firstLine="142"/>
        <w:jc w:val="center"/>
        <w:rPr>
          <w:rFonts w:ascii="GHEA Grapalat" w:hAnsi="GHEA Grapalat" w:cs="Sylfaen"/>
          <w:b/>
        </w:rPr>
      </w:pPr>
    </w:p>
    <w:p w14:paraId="118388C2" w14:textId="77777777" w:rsidR="00ED561E" w:rsidRPr="00131E9C" w:rsidRDefault="00ED561E" w:rsidP="00ED561E">
      <w:pPr>
        <w:tabs>
          <w:tab w:val="left" w:pos="8640"/>
        </w:tabs>
        <w:rPr>
          <w:rFonts w:ascii="GHEA Grapalat" w:hAnsi="GHEA Grapalat" w:cs="GHEA Grapalat"/>
          <w:sz w:val="22"/>
          <w:szCs w:val="22"/>
          <w:lang w:val="hy-AM"/>
        </w:rPr>
      </w:pPr>
    </w:p>
    <w:p w14:paraId="1C3E533C" w14:textId="6DB451BE" w:rsidR="00B2572B" w:rsidRDefault="00B2572B" w:rsidP="00ED561E">
      <w:pPr>
        <w:jc w:val="right"/>
        <w:rPr>
          <w:rFonts w:ascii="GHEA Grapalat" w:hAnsi="GHEA Grapalat" w:cs="GHEA Grapalat"/>
          <w:sz w:val="22"/>
          <w:szCs w:val="22"/>
          <w:lang w:val="hy-AM"/>
        </w:rPr>
      </w:pPr>
    </w:p>
    <w:p w14:paraId="272FB8A3" w14:textId="77777777" w:rsidR="00BB5CBA" w:rsidRDefault="00BB5CBA" w:rsidP="00ED561E">
      <w:pPr>
        <w:jc w:val="right"/>
        <w:rPr>
          <w:rFonts w:ascii="GHEA Grapalat" w:hAnsi="GHEA Grapalat" w:cs="GHEA Grapalat"/>
          <w:sz w:val="22"/>
          <w:szCs w:val="22"/>
          <w:lang w:val="hy-AM"/>
        </w:rPr>
      </w:pPr>
    </w:p>
    <w:p w14:paraId="6CCB0AE5" w14:textId="77777777" w:rsidR="00BB5CBA" w:rsidRDefault="00BB5CBA" w:rsidP="00ED561E">
      <w:pPr>
        <w:jc w:val="right"/>
        <w:rPr>
          <w:rFonts w:ascii="GHEA Grapalat" w:hAnsi="GHEA Grapalat" w:cs="GHEA Grapalat"/>
          <w:sz w:val="22"/>
          <w:szCs w:val="22"/>
          <w:lang w:val="hy-AM"/>
        </w:rPr>
      </w:pPr>
    </w:p>
    <w:p w14:paraId="446DF08C" w14:textId="77777777" w:rsidR="00BB5CBA" w:rsidRDefault="00BB5CBA" w:rsidP="00ED561E">
      <w:pPr>
        <w:jc w:val="right"/>
        <w:rPr>
          <w:rFonts w:ascii="GHEA Grapalat" w:hAnsi="GHEA Grapalat" w:cs="GHEA Grapalat"/>
          <w:sz w:val="22"/>
          <w:szCs w:val="22"/>
          <w:lang w:val="hy-AM"/>
        </w:rPr>
      </w:pPr>
    </w:p>
    <w:p w14:paraId="48B2005A" w14:textId="77777777" w:rsidR="00BB5CBA" w:rsidRDefault="00BB5CBA" w:rsidP="00ED561E">
      <w:pPr>
        <w:jc w:val="right"/>
        <w:rPr>
          <w:rFonts w:ascii="GHEA Grapalat" w:hAnsi="GHEA Grapalat" w:cs="GHEA Grapalat"/>
          <w:sz w:val="22"/>
          <w:szCs w:val="22"/>
          <w:lang w:val="hy-AM"/>
        </w:rPr>
      </w:pPr>
    </w:p>
    <w:p w14:paraId="6FC46033" w14:textId="77777777" w:rsidR="00BB5CBA" w:rsidRDefault="00BB5CBA" w:rsidP="00ED561E">
      <w:pPr>
        <w:jc w:val="right"/>
        <w:rPr>
          <w:rFonts w:ascii="GHEA Grapalat" w:hAnsi="GHEA Grapalat" w:cs="GHEA Grapalat"/>
          <w:sz w:val="22"/>
          <w:szCs w:val="22"/>
          <w:lang w:val="hy-AM"/>
        </w:rPr>
      </w:pPr>
    </w:p>
    <w:p w14:paraId="5BAB66C2" w14:textId="77777777" w:rsidR="00BB5CBA" w:rsidRDefault="00BB5CBA" w:rsidP="00ED561E">
      <w:pPr>
        <w:jc w:val="right"/>
        <w:rPr>
          <w:rFonts w:ascii="GHEA Grapalat" w:hAnsi="GHEA Grapalat" w:cs="GHEA Grapalat"/>
          <w:sz w:val="22"/>
          <w:szCs w:val="22"/>
          <w:lang w:val="hy-AM"/>
        </w:rPr>
      </w:pPr>
    </w:p>
    <w:p w14:paraId="5991FF69" w14:textId="77777777" w:rsidR="00BB5CBA" w:rsidRDefault="00BB5CBA" w:rsidP="00ED561E">
      <w:pPr>
        <w:jc w:val="right"/>
        <w:rPr>
          <w:rFonts w:ascii="GHEA Grapalat" w:hAnsi="GHEA Grapalat" w:cs="GHEA Grapalat"/>
          <w:sz w:val="22"/>
          <w:szCs w:val="22"/>
          <w:lang w:val="hy-AM"/>
        </w:rPr>
      </w:pPr>
    </w:p>
    <w:p w14:paraId="51003E4E" w14:textId="77777777" w:rsidR="00BB5CBA" w:rsidRDefault="00BB5CBA" w:rsidP="00ED561E">
      <w:pPr>
        <w:jc w:val="right"/>
        <w:rPr>
          <w:rFonts w:ascii="GHEA Grapalat" w:hAnsi="GHEA Grapalat" w:cs="GHEA Grapalat"/>
          <w:sz w:val="22"/>
          <w:szCs w:val="22"/>
          <w:lang w:val="hy-AM"/>
        </w:rPr>
      </w:pPr>
    </w:p>
    <w:p w14:paraId="1163040A" w14:textId="77777777" w:rsidR="00BB5CBA" w:rsidRDefault="00BB5CBA" w:rsidP="00ED561E">
      <w:pPr>
        <w:jc w:val="right"/>
        <w:rPr>
          <w:rFonts w:ascii="GHEA Grapalat" w:hAnsi="GHEA Grapalat" w:cs="GHEA Grapalat"/>
          <w:sz w:val="22"/>
          <w:szCs w:val="22"/>
          <w:lang w:val="hy-AM"/>
        </w:rPr>
      </w:pPr>
    </w:p>
    <w:p w14:paraId="1E9EB4F9" w14:textId="77777777" w:rsidR="00BB5CBA" w:rsidRDefault="00BB5CBA" w:rsidP="00ED561E">
      <w:pPr>
        <w:jc w:val="right"/>
        <w:rPr>
          <w:rFonts w:ascii="GHEA Grapalat" w:hAnsi="GHEA Grapalat" w:cs="GHEA Grapalat"/>
          <w:sz w:val="22"/>
          <w:szCs w:val="22"/>
          <w:lang w:val="hy-AM"/>
        </w:rPr>
      </w:pPr>
    </w:p>
    <w:p w14:paraId="499176EB" w14:textId="77777777" w:rsidR="00BB5CBA" w:rsidRDefault="00BB5CBA" w:rsidP="00ED561E">
      <w:pPr>
        <w:jc w:val="right"/>
        <w:rPr>
          <w:rFonts w:ascii="GHEA Grapalat" w:hAnsi="GHEA Grapalat" w:cs="GHEA Grapalat"/>
          <w:sz w:val="22"/>
          <w:szCs w:val="22"/>
          <w:lang w:val="hy-AM"/>
        </w:rPr>
      </w:pPr>
    </w:p>
    <w:p w14:paraId="50D2A3E5" w14:textId="77777777" w:rsidR="00BB5CBA" w:rsidRDefault="00BB5CBA" w:rsidP="00A4034C">
      <w:pPr>
        <w:rPr>
          <w:rFonts w:ascii="GHEA Grapalat" w:hAnsi="GHEA Grapalat" w:cs="GHEA Grapalat"/>
          <w:sz w:val="22"/>
          <w:szCs w:val="22"/>
          <w:lang w:val="hy-AM"/>
        </w:rPr>
      </w:pPr>
    </w:p>
    <w:p w14:paraId="35FA525A" w14:textId="77777777" w:rsidR="00BB5CBA" w:rsidRPr="00A4034C" w:rsidRDefault="00BB5CBA" w:rsidP="00BB5CBA">
      <w:pPr>
        <w:jc w:val="right"/>
        <w:rPr>
          <w:rFonts w:ascii="GHEA Grapalat" w:hAnsi="GHEA Grapalat"/>
          <w:i/>
          <w:sz w:val="18"/>
          <w:lang w:val="hy-AM"/>
        </w:rPr>
      </w:pPr>
      <w:bookmarkStart w:id="13" w:name="_Hlk187704942"/>
      <w:r w:rsidRPr="005E1F72">
        <w:rPr>
          <w:rFonts w:ascii="GHEA Grapalat" w:hAnsi="GHEA Grapalat"/>
          <w:i/>
          <w:sz w:val="18"/>
          <w:lang w:val="hy-AM"/>
        </w:rPr>
        <w:lastRenderedPageBreak/>
        <w:t xml:space="preserve">Հավելված N </w:t>
      </w:r>
      <w:r w:rsidRPr="00A4034C">
        <w:rPr>
          <w:rFonts w:ascii="GHEA Grapalat" w:hAnsi="GHEA Grapalat"/>
          <w:i/>
          <w:sz w:val="18"/>
          <w:lang w:val="hy-AM"/>
        </w:rPr>
        <w:t>4</w:t>
      </w:r>
    </w:p>
    <w:p w14:paraId="5F360D5A" w14:textId="77777777" w:rsidR="00BB5CBA" w:rsidRPr="005E1F72" w:rsidRDefault="00BB5CBA" w:rsidP="00BB5CB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7AB1A8D" w14:textId="77777777" w:rsidR="00BB5CBA" w:rsidRPr="005E1F72" w:rsidRDefault="00BB5CBA" w:rsidP="00BB5CB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A26596E" w14:textId="77777777" w:rsidR="00BB5CBA" w:rsidRPr="00F32F71" w:rsidRDefault="00BB5CBA" w:rsidP="00BB5CBA">
      <w:pPr>
        <w:tabs>
          <w:tab w:val="left" w:pos="360"/>
          <w:tab w:val="left" w:pos="540"/>
        </w:tabs>
        <w:jc w:val="center"/>
        <w:rPr>
          <w:rFonts w:ascii="Sylfaen" w:hAnsi="Sylfaen" w:cs="Sylfaen"/>
          <w:b/>
          <w:bCs/>
          <w:lang w:val="pt-BR"/>
        </w:rPr>
      </w:pPr>
    </w:p>
    <w:p w14:paraId="6C41B25E" w14:textId="77777777" w:rsidR="00BB5CBA" w:rsidRPr="00A4034C" w:rsidRDefault="00BB5CBA" w:rsidP="00BB5CBA">
      <w:pPr>
        <w:jc w:val="right"/>
        <w:rPr>
          <w:rFonts w:ascii="GHEA Grapalat" w:hAnsi="GHEA Grapalat"/>
          <w:i/>
          <w:sz w:val="18"/>
          <w:lang w:val="hy-AM"/>
        </w:rPr>
      </w:pPr>
    </w:p>
    <w:p w14:paraId="2F649F15" w14:textId="77777777" w:rsidR="00BB5CBA" w:rsidRDefault="00BB5CBA" w:rsidP="00BB5CBA">
      <w:pPr>
        <w:rPr>
          <w:rFonts w:ascii="GHEA Grapalat" w:hAnsi="GHEA Grapalat" w:cs="GHEA Grapalat"/>
          <w:sz w:val="22"/>
          <w:szCs w:val="22"/>
          <w:lang w:val="hy-AM"/>
        </w:rPr>
      </w:pPr>
    </w:p>
    <w:p w14:paraId="4237C7DD" w14:textId="77777777" w:rsidR="00BB5CBA" w:rsidRDefault="00BB5CBA" w:rsidP="00BB5CBA">
      <w:pPr>
        <w:rPr>
          <w:rFonts w:ascii="GHEA Grapalat" w:hAnsi="GHEA Grapalat" w:cs="GHEA Grapalat"/>
          <w:sz w:val="22"/>
          <w:szCs w:val="22"/>
          <w:lang w:val="hy-AM"/>
        </w:rPr>
      </w:pPr>
    </w:p>
    <w:p w14:paraId="70FB3DF4" w14:textId="77777777" w:rsidR="00BB5CBA" w:rsidRDefault="00BB5CBA" w:rsidP="00BB5CBA">
      <w:pPr>
        <w:rPr>
          <w:rFonts w:ascii="GHEA Grapalat" w:hAnsi="GHEA Grapalat" w:cs="GHEA Grapalat"/>
          <w:sz w:val="22"/>
          <w:szCs w:val="22"/>
          <w:lang w:val="hy-AM"/>
        </w:rPr>
      </w:pPr>
    </w:p>
    <w:p w14:paraId="71849D38" w14:textId="77777777" w:rsidR="00BB5CBA" w:rsidRDefault="00BB5CBA" w:rsidP="00BB5CBA">
      <w:pPr>
        <w:rPr>
          <w:rFonts w:ascii="GHEA Grapalat" w:hAnsi="GHEA Grapalat" w:cs="GHEA Grapalat"/>
          <w:sz w:val="22"/>
          <w:szCs w:val="22"/>
          <w:lang w:val="hy-AM"/>
        </w:rPr>
      </w:pPr>
    </w:p>
    <w:p w14:paraId="0790569F" w14:textId="77777777" w:rsidR="00BB5CBA" w:rsidRPr="00635053" w:rsidRDefault="00BB5CBA" w:rsidP="00BB5CB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757CD2E" w14:textId="77777777" w:rsidR="00BB5CBA" w:rsidRPr="00635053" w:rsidRDefault="00BB5CBA" w:rsidP="00BB5CBA">
      <w:pPr>
        <w:jc w:val="center"/>
        <w:rPr>
          <w:rFonts w:ascii="GHEA Grapalat" w:hAnsi="GHEA Grapalat" w:cs="GHEA Grapalat"/>
          <w:sz w:val="22"/>
          <w:szCs w:val="22"/>
          <w:lang w:val="hy-AM"/>
        </w:rPr>
      </w:pPr>
    </w:p>
    <w:p w14:paraId="0E673920" w14:textId="77777777" w:rsidR="00BB5CBA" w:rsidRPr="005E1F72" w:rsidRDefault="00BB5CBA" w:rsidP="00BB5CB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9074B2E" w14:textId="77777777" w:rsidR="00BB5CBA" w:rsidRDefault="00BB5CBA" w:rsidP="00BB5CB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DBF34A" w14:textId="77777777" w:rsidR="00BB5CBA" w:rsidRPr="005E1F72" w:rsidRDefault="00BB5CBA" w:rsidP="00BB5CBA">
      <w:pPr>
        <w:jc w:val="both"/>
        <w:rPr>
          <w:rFonts w:ascii="GHEA Grapalat" w:hAnsi="GHEA Grapalat"/>
          <w:sz w:val="22"/>
          <w:szCs w:val="22"/>
          <w:vertAlign w:val="superscript"/>
          <w:lang w:val="es-ES"/>
        </w:rPr>
      </w:pPr>
    </w:p>
    <w:p w14:paraId="6C110D9C" w14:textId="77777777" w:rsidR="00BB5CBA" w:rsidRPr="00E5270C" w:rsidRDefault="00BB5CBA" w:rsidP="00BB5CBA">
      <w:pPr>
        <w:pStyle w:val="ListParagraph"/>
        <w:numPr>
          <w:ilvl w:val="0"/>
          <w:numId w:val="35"/>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5440E8F" w14:textId="77777777" w:rsidR="00BB5CBA" w:rsidRPr="005E1F72" w:rsidRDefault="00BB5CBA" w:rsidP="00BB5CB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7EEF6B92" w14:textId="77777777" w:rsidR="00BB5CBA" w:rsidRPr="005E1F72" w:rsidRDefault="00BB5CBA" w:rsidP="00BB5CBA">
      <w:pPr>
        <w:jc w:val="both"/>
        <w:rPr>
          <w:rFonts w:ascii="GHEA Grapalat" w:hAnsi="GHEA Grapalat" w:cs="Sylfaen"/>
          <w:vertAlign w:val="superscript"/>
          <w:lang w:val="es-ES"/>
        </w:rPr>
      </w:pPr>
    </w:p>
    <w:p w14:paraId="41FEC842" w14:textId="77777777" w:rsidR="00BB5CBA" w:rsidRPr="005E1F72" w:rsidRDefault="00BB5CBA" w:rsidP="00BB5CBA">
      <w:pPr>
        <w:jc w:val="both"/>
        <w:rPr>
          <w:rFonts w:ascii="GHEA Grapalat" w:hAnsi="GHEA Grapalat"/>
          <w:sz w:val="22"/>
          <w:szCs w:val="22"/>
          <w:u w:val="single"/>
          <w:lang w:val="es-ES"/>
        </w:rPr>
      </w:pPr>
    </w:p>
    <w:p w14:paraId="66556E81" w14:textId="77777777" w:rsidR="00BB5CBA" w:rsidRDefault="00BB5CBA" w:rsidP="00BB5CB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67D4598" w14:textId="77777777" w:rsidR="00BB5CBA" w:rsidRDefault="00BB5CBA" w:rsidP="00BB5CBA">
      <w:pPr>
        <w:jc w:val="both"/>
        <w:rPr>
          <w:rFonts w:ascii="GHEA Grapalat" w:hAnsi="GHEA Grapalat" w:cs="Sylfaen"/>
          <w:sz w:val="20"/>
          <w:szCs w:val="20"/>
          <w:lang w:val="es-ES"/>
        </w:rPr>
      </w:pPr>
    </w:p>
    <w:p w14:paraId="3EE3C64A" w14:textId="77777777" w:rsidR="00BB5CBA" w:rsidRDefault="00BB5CBA" w:rsidP="00BB5CB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33AD847" w14:textId="77777777" w:rsidR="00BB5CBA" w:rsidRDefault="00BB5CBA" w:rsidP="00BB5CB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4387FC00" w14:textId="77777777" w:rsidR="00BB5CBA" w:rsidRDefault="00BB5CBA" w:rsidP="00BB5CBA">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52DB6E88" w14:textId="77777777" w:rsidR="00BB5CBA" w:rsidRDefault="00BB5CBA" w:rsidP="00BB5CBA">
      <w:pPr>
        <w:jc w:val="both"/>
        <w:rPr>
          <w:rFonts w:ascii="GHEA Grapalat" w:hAnsi="GHEA Grapalat" w:cs="Sylfaen"/>
          <w:sz w:val="20"/>
          <w:szCs w:val="20"/>
          <w:lang w:val="es-ES"/>
        </w:rPr>
      </w:pPr>
    </w:p>
    <w:p w14:paraId="472C2BC7" w14:textId="77777777" w:rsidR="00BB5CBA" w:rsidRPr="00E5270C" w:rsidRDefault="00BB5CBA" w:rsidP="00BB5CBA">
      <w:pPr>
        <w:pStyle w:val="ListParagraph"/>
        <w:numPr>
          <w:ilvl w:val="0"/>
          <w:numId w:val="35"/>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04983901" w14:textId="77777777" w:rsidR="00BB5CBA" w:rsidRPr="00513F14" w:rsidRDefault="00BB5CBA" w:rsidP="00BB5CBA">
      <w:pPr>
        <w:jc w:val="center"/>
        <w:rPr>
          <w:rFonts w:ascii="GHEA Grapalat" w:hAnsi="GHEA Grapalat" w:cs="GHEA Grapalat"/>
          <w:sz w:val="22"/>
          <w:szCs w:val="22"/>
          <w:lang w:val="es-ES"/>
        </w:rPr>
      </w:pPr>
    </w:p>
    <w:p w14:paraId="5ECF8852" w14:textId="77777777" w:rsidR="00BB5CBA" w:rsidRDefault="00BB5CBA" w:rsidP="00BB5CBA">
      <w:pPr>
        <w:ind w:firstLine="709"/>
        <w:jc w:val="both"/>
        <w:rPr>
          <w:lang w:val="es-ES"/>
        </w:rPr>
      </w:pPr>
    </w:p>
    <w:p w14:paraId="5AAD8B07" w14:textId="77777777" w:rsidR="00BB5CBA" w:rsidRDefault="00BB5CBA" w:rsidP="00BB5CBA">
      <w:pPr>
        <w:ind w:firstLine="709"/>
        <w:jc w:val="both"/>
        <w:rPr>
          <w:lang w:val="es-ES"/>
        </w:rPr>
      </w:pPr>
    </w:p>
    <w:p w14:paraId="4EBB7232" w14:textId="77777777" w:rsidR="00BB5CBA" w:rsidRDefault="00BB5CBA" w:rsidP="00BB5CBA">
      <w:pPr>
        <w:ind w:firstLine="709"/>
        <w:jc w:val="both"/>
        <w:rPr>
          <w:lang w:val="es-ES"/>
        </w:rPr>
      </w:pPr>
    </w:p>
    <w:p w14:paraId="0818BC2A" w14:textId="77777777" w:rsidR="00BB5CBA" w:rsidRDefault="00BB5CBA" w:rsidP="00BB5CBA">
      <w:pPr>
        <w:ind w:firstLine="709"/>
        <w:jc w:val="both"/>
        <w:rPr>
          <w:lang w:val="es-ES"/>
        </w:rPr>
      </w:pPr>
    </w:p>
    <w:p w14:paraId="37F73C20" w14:textId="77777777" w:rsidR="00BB5CBA" w:rsidRPr="009A5836" w:rsidRDefault="00BB5CBA" w:rsidP="00BB5CB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2CA5930" w14:textId="77777777" w:rsidR="00BB5CBA" w:rsidRDefault="00BB5CBA" w:rsidP="00BB5CB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47CC5DCE" w14:textId="77777777" w:rsidR="00BB5CBA" w:rsidRPr="009A5836" w:rsidRDefault="00BB5CBA" w:rsidP="00BB5CB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063779BD" w14:textId="77777777" w:rsidR="00BB5CBA" w:rsidRPr="009A5836" w:rsidRDefault="00BB5CBA" w:rsidP="00BB5CBA">
      <w:pPr>
        <w:jc w:val="right"/>
        <w:rPr>
          <w:rFonts w:ascii="GHEA Grapalat" w:hAnsi="GHEA Grapalat"/>
          <w:sz w:val="20"/>
          <w:lang w:val="hy-AM"/>
        </w:rPr>
      </w:pPr>
      <w:r w:rsidRPr="009A5836">
        <w:rPr>
          <w:rFonts w:ascii="GHEA Grapalat" w:hAnsi="GHEA Grapalat"/>
          <w:sz w:val="20"/>
          <w:lang w:val="hy-AM"/>
        </w:rPr>
        <w:t xml:space="preserve">    </w:t>
      </w:r>
    </w:p>
    <w:p w14:paraId="1945E93B" w14:textId="77777777" w:rsidR="00BB5CBA" w:rsidRDefault="00BB5CBA" w:rsidP="00BB5CB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A113E4C" w14:textId="77777777" w:rsidR="00BB5CBA" w:rsidRDefault="00BB5CBA" w:rsidP="00BB5CB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28FB67C" w14:textId="77777777" w:rsidR="00BB5CBA" w:rsidRDefault="00BB5CBA" w:rsidP="00BB5CBA">
      <w:pPr>
        <w:jc w:val="center"/>
        <w:rPr>
          <w:rFonts w:ascii="GHEA Grapalat" w:hAnsi="GHEA Grapalat" w:cs="Sylfaen"/>
          <w:sz w:val="16"/>
          <w:szCs w:val="16"/>
          <w:lang w:val="es-ES"/>
        </w:rPr>
      </w:pPr>
    </w:p>
    <w:p w14:paraId="0E589AD3" w14:textId="77777777" w:rsidR="00BB5CBA" w:rsidRPr="009A5836" w:rsidRDefault="00BB5CBA" w:rsidP="00BB5CB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8385A27" w14:textId="77777777" w:rsidR="00BB5CBA" w:rsidRPr="00E5270C" w:rsidRDefault="00BB5CBA" w:rsidP="00BB5CBA">
      <w:pPr>
        <w:ind w:firstLine="709"/>
        <w:jc w:val="both"/>
        <w:rPr>
          <w:lang w:val="es-ES"/>
        </w:rPr>
      </w:pPr>
    </w:p>
    <w:p w14:paraId="24E791A4" w14:textId="77777777" w:rsidR="00BB5CBA" w:rsidRDefault="00BB5CBA" w:rsidP="00BB5CBA">
      <w:pPr>
        <w:rPr>
          <w:rFonts w:ascii="GHEA Grapalat" w:hAnsi="GHEA Grapalat" w:cs="GHEA Grapalat"/>
          <w:sz w:val="22"/>
          <w:szCs w:val="22"/>
          <w:lang w:val="hy-AM"/>
        </w:rPr>
      </w:pPr>
    </w:p>
    <w:p w14:paraId="62CB03A3" w14:textId="77777777" w:rsidR="00BB5CBA" w:rsidRPr="00131E9C" w:rsidRDefault="00BB5CBA" w:rsidP="00BB5CBA">
      <w:pPr>
        <w:tabs>
          <w:tab w:val="left" w:pos="8640"/>
        </w:tabs>
        <w:rPr>
          <w:rFonts w:ascii="GHEA Grapalat" w:hAnsi="GHEA Grapalat" w:cs="GHEA Grapalat"/>
          <w:sz w:val="22"/>
          <w:szCs w:val="22"/>
          <w:lang w:val="hy-AM"/>
        </w:rPr>
      </w:pPr>
    </w:p>
    <w:p w14:paraId="3BE6737D" w14:textId="77777777" w:rsidR="00BB5CBA" w:rsidRDefault="00BB5CBA" w:rsidP="00ED561E">
      <w:pPr>
        <w:jc w:val="right"/>
        <w:rPr>
          <w:rFonts w:ascii="GHEA Grapalat" w:hAnsi="GHEA Grapalat" w:cs="GHEA Grapalat"/>
          <w:sz w:val="22"/>
          <w:szCs w:val="22"/>
          <w:lang w:val="hy-AM"/>
        </w:rPr>
      </w:pPr>
    </w:p>
    <w:p w14:paraId="12E96073" w14:textId="77777777" w:rsidR="00BB5CBA" w:rsidRDefault="00BB5CBA" w:rsidP="00ED561E">
      <w:pPr>
        <w:jc w:val="right"/>
        <w:rPr>
          <w:rFonts w:ascii="GHEA Grapalat" w:hAnsi="GHEA Grapalat" w:cs="GHEA Grapalat"/>
          <w:sz w:val="22"/>
          <w:szCs w:val="22"/>
          <w:lang w:val="hy-AM"/>
        </w:rPr>
      </w:pPr>
    </w:p>
    <w:p w14:paraId="1E25CDAF" w14:textId="77777777" w:rsidR="00BB5CBA" w:rsidRDefault="00BB5CBA" w:rsidP="00ED561E">
      <w:pPr>
        <w:jc w:val="right"/>
        <w:rPr>
          <w:rFonts w:ascii="GHEA Grapalat" w:hAnsi="GHEA Grapalat" w:cs="GHEA Grapalat"/>
          <w:sz w:val="22"/>
          <w:szCs w:val="22"/>
          <w:lang w:val="hy-AM"/>
        </w:rPr>
      </w:pPr>
    </w:p>
    <w:p w14:paraId="2B506501" w14:textId="77777777" w:rsidR="00BB5CBA" w:rsidRDefault="00BB5CBA" w:rsidP="00ED561E">
      <w:pPr>
        <w:jc w:val="right"/>
        <w:rPr>
          <w:rFonts w:ascii="GHEA Grapalat" w:hAnsi="GHEA Grapalat" w:cs="GHEA Grapalat"/>
          <w:sz w:val="22"/>
          <w:szCs w:val="22"/>
          <w:lang w:val="hy-AM"/>
        </w:rPr>
      </w:pPr>
    </w:p>
    <w:p w14:paraId="463F9434" w14:textId="77777777" w:rsidR="00BB5CBA" w:rsidRDefault="00BB5CBA" w:rsidP="00ED561E">
      <w:pPr>
        <w:jc w:val="right"/>
        <w:rPr>
          <w:rFonts w:ascii="GHEA Grapalat" w:hAnsi="GHEA Grapalat" w:cs="GHEA Grapalat"/>
          <w:sz w:val="22"/>
          <w:szCs w:val="22"/>
          <w:lang w:val="hy-AM"/>
        </w:rPr>
      </w:pPr>
    </w:p>
    <w:p w14:paraId="10257B9D" w14:textId="77777777" w:rsidR="00BB5CBA" w:rsidRDefault="00BB5CBA" w:rsidP="00ED561E">
      <w:pPr>
        <w:jc w:val="right"/>
        <w:rPr>
          <w:rFonts w:ascii="GHEA Grapalat" w:hAnsi="GHEA Grapalat" w:cs="GHEA Grapalat"/>
          <w:sz w:val="22"/>
          <w:szCs w:val="22"/>
          <w:lang w:val="hy-AM"/>
        </w:rPr>
      </w:pPr>
    </w:p>
    <w:p w14:paraId="0903FF05" w14:textId="77777777" w:rsidR="00BB5CBA" w:rsidRDefault="00BB5CBA" w:rsidP="00ED561E">
      <w:pPr>
        <w:jc w:val="right"/>
        <w:rPr>
          <w:rFonts w:ascii="GHEA Grapalat" w:hAnsi="GHEA Grapalat" w:cs="GHEA Grapalat"/>
          <w:sz w:val="22"/>
          <w:szCs w:val="22"/>
          <w:lang w:val="hy-AM"/>
        </w:rPr>
      </w:pPr>
    </w:p>
    <w:p w14:paraId="795B1324" w14:textId="77777777" w:rsidR="00BB5CBA" w:rsidRPr="00131E9C" w:rsidRDefault="00BB5CBA" w:rsidP="00ED561E">
      <w:pPr>
        <w:jc w:val="right"/>
        <w:rPr>
          <w:rFonts w:ascii="GHEA Grapalat" w:hAnsi="GHEA Grapalat" w:cs="GHEA Grapalat"/>
          <w:sz w:val="22"/>
          <w:szCs w:val="22"/>
          <w:lang w:val="hy-AM"/>
        </w:rPr>
      </w:pPr>
    </w:p>
    <w:sectPr w:rsidR="00BB5CBA"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1EC40" w14:textId="77777777" w:rsidR="00F268FD" w:rsidRDefault="00F268FD">
      <w:r>
        <w:separator/>
      </w:r>
    </w:p>
  </w:endnote>
  <w:endnote w:type="continuationSeparator" w:id="0">
    <w:p w14:paraId="5DFA1D7D" w14:textId="77777777" w:rsidR="00F268FD" w:rsidRDefault="00F2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A5785" w14:textId="77777777" w:rsidR="00F268FD" w:rsidRDefault="00F268FD">
      <w:r>
        <w:separator/>
      </w:r>
    </w:p>
  </w:footnote>
  <w:footnote w:type="continuationSeparator" w:id="0">
    <w:p w14:paraId="49D98809" w14:textId="77777777" w:rsidR="00F268FD" w:rsidRDefault="00F268FD">
      <w:r>
        <w:continuationSeparator/>
      </w:r>
    </w:p>
  </w:footnote>
  <w:footnote w:id="1">
    <w:p w14:paraId="0479151E" w14:textId="23568D36" w:rsidR="00CB2DE1" w:rsidRPr="00AE74A0" w:rsidRDefault="00CB2DE1"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B2DE1" w:rsidRPr="006265F4" w:rsidRDefault="00CB2DE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B2DE1" w:rsidRPr="006265F4" w:rsidRDefault="00CB2DE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B2DE1" w:rsidRPr="006265F4" w:rsidRDefault="00CB2DE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B2DE1" w:rsidRPr="00D45BA2" w:rsidRDefault="00CB2DE1">
      <w:pPr>
        <w:pStyle w:val="FootnoteText"/>
      </w:pPr>
    </w:p>
  </w:footnote>
  <w:footnote w:id="2">
    <w:p w14:paraId="5BDA916E" w14:textId="4A0C8C20" w:rsidR="00CB2DE1" w:rsidRPr="006F2A6C" w:rsidRDefault="00CB2DE1"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CB2DE1" w:rsidRPr="00D45BA2" w:rsidRDefault="00CB2DE1"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CB2DE1" w:rsidRPr="001258CE" w:rsidRDefault="00CB2DE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521600A" w14:textId="1C70D41C" w:rsidR="00CB2DE1" w:rsidRPr="004B72E3" w:rsidRDefault="00CB2DE1"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B2DE1" w:rsidRPr="004B72E3" w:rsidRDefault="00CB2DE1"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B2DE1" w:rsidRPr="00084034" w:rsidRDefault="00CB2DE1"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645C99E3" w14:textId="77777777" w:rsidR="00CB2DE1" w:rsidRPr="000B7538" w:rsidRDefault="00CB2DE1"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B2DE1" w:rsidRPr="000B7538" w:rsidRDefault="00CB2DE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B2DE1" w:rsidRPr="000B7538" w:rsidRDefault="00CB2DE1"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B2DE1" w:rsidRPr="006F2A6C" w:rsidRDefault="00CB2DE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12F6E0EF" w14:textId="7498EA06" w:rsidR="00CB2DE1" w:rsidRPr="00084034" w:rsidRDefault="00CB2DE1"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B2DE1" w:rsidRPr="00084034" w:rsidRDefault="00CB2DE1">
      <w:pPr>
        <w:pStyle w:val="FootnoteText"/>
        <w:rPr>
          <w:rFonts w:asciiTheme="minorHAnsi" w:hAnsiTheme="minorHAnsi"/>
          <w:lang w:val="hy-AM"/>
        </w:rPr>
      </w:pPr>
    </w:p>
  </w:footnote>
  <w:footnote w:id="8">
    <w:p w14:paraId="422AF998" w14:textId="0DB20754" w:rsidR="00CB2DE1" w:rsidRPr="00FD4E69" w:rsidRDefault="00CB2DE1"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CB2DE1" w:rsidRPr="00FD4E69" w:rsidRDefault="00CB2DE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CB2DE1" w:rsidRPr="000B7538" w:rsidRDefault="00CB2DE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B2DE1" w:rsidRPr="000B7538" w:rsidRDefault="00CB2DE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B2DE1" w:rsidRPr="00523B4A" w:rsidRDefault="00CB2DE1">
      <w:pPr>
        <w:pStyle w:val="FootnoteText"/>
        <w:rPr>
          <w:rFonts w:asciiTheme="minorHAnsi" w:hAnsiTheme="minorHAnsi"/>
        </w:rPr>
      </w:pPr>
    </w:p>
  </w:footnote>
  <w:footnote w:id="11">
    <w:p w14:paraId="6AE37197" w14:textId="77777777" w:rsidR="00CB2DE1" w:rsidRPr="00D52874" w:rsidRDefault="00CB2DE1" w:rsidP="00FE171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2">
    <w:p w14:paraId="32899914" w14:textId="77777777" w:rsidR="00CB2DE1" w:rsidRPr="006265F4" w:rsidDel="007942E8" w:rsidRDefault="00CB2DE1" w:rsidP="00FE1713">
      <w:pPr>
        <w:pStyle w:val="FootnoteText"/>
        <w:rPr>
          <w:del w:id="7"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3">
    <w:p w14:paraId="63C26B68" w14:textId="77777777" w:rsidR="00CB2DE1" w:rsidRPr="006265F4" w:rsidRDefault="00CB2DE1" w:rsidP="00FE171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9F5823" w14:textId="77777777" w:rsidR="00CB2DE1" w:rsidRPr="006265F4" w:rsidDel="007942E8" w:rsidRDefault="00CB2DE1" w:rsidP="00FE1713">
      <w:pPr>
        <w:pStyle w:val="FootnoteText"/>
        <w:jc w:val="both"/>
        <w:rPr>
          <w:del w:id="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3C8432D4" w14:textId="77777777" w:rsidR="00CB2DE1" w:rsidRPr="006265F4" w:rsidDel="002877FC" w:rsidRDefault="00CB2DE1" w:rsidP="00FE1713">
      <w:pPr>
        <w:pStyle w:val="FootnoteText"/>
        <w:jc w:val="both"/>
        <w:rPr>
          <w:del w:id="9"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69EC675" w14:textId="77777777" w:rsidR="00CB2DE1" w:rsidRPr="006265F4" w:rsidDel="002877FC" w:rsidRDefault="00CB2DE1" w:rsidP="00FE1713">
      <w:pPr>
        <w:pStyle w:val="FootnoteText"/>
        <w:jc w:val="both"/>
        <w:rPr>
          <w:del w:id="10"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14:paraId="04304F5F" w14:textId="77777777" w:rsidR="00CB2DE1" w:rsidRDefault="00CB2DE1" w:rsidP="00FE171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2CD5209"/>
    <w:multiLevelType w:val="hybridMultilevel"/>
    <w:tmpl w:val="F3A23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0973D98"/>
    <w:multiLevelType w:val="hybridMultilevel"/>
    <w:tmpl w:val="5C9437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9E53823"/>
    <w:multiLevelType w:val="hybridMultilevel"/>
    <w:tmpl w:val="CB621EEA"/>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C513FBE"/>
    <w:multiLevelType w:val="hybridMultilevel"/>
    <w:tmpl w:val="51744E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2"/>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0"/>
  </w:num>
  <w:num w:numId="13">
    <w:abstractNumId w:val="27"/>
  </w:num>
  <w:num w:numId="14">
    <w:abstractNumId w:val="11"/>
  </w:num>
  <w:num w:numId="15">
    <w:abstractNumId w:val="28"/>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5"/>
  </w:num>
  <w:num w:numId="24">
    <w:abstractNumId w:val="0"/>
  </w:num>
  <w:num w:numId="25">
    <w:abstractNumId w:val="14"/>
  </w:num>
  <w:num w:numId="26">
    <w:abstractNumId w:val="20"/>
  </w:num>
  <w:num w:numId="27">
    <w:abstractNumId w:val="16"/>
  </w:num>
  <w:num w:numId="28">
    <w:abstractNumId w:val="10"/>
  </w:num>
  <w:num w:numId="29">
    <w:abstractNumId w:val="13"/>
  </w:num>
  <w:num w:numId="30">
    <w:abstractNumId w:val="23"/>
  </w:num>
  <w:num w:numId="31">
    <w:abstractNumId w:val="19"/>
  </w:num>
  <w:num w:numId="32">
    <w:abstractNumId w:val="12"/>
  </w:num>
  <w:num w:numId="33">
    <w:abstractNumId w:val="9"/>
  </w:num>
  <w:num w:numId="34">
    <w:abstractNumId w:val="17"/>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2CB6"/>
    <w:rsid w:val="000031E3"/>
    <w:rsid w:val="000033BC"/>
    <w:rsid w:val="00003DF0"/>
    <w:rsid w:val="0000586B"/>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12B"/>
    <w:rsid w:val="00033946"/>
    <w:rsid w:val="00033B20"/>
    <w:rsid w:val="0003466E"/>
    <w:rsid w:val="00034CED"/>
    <w:rsid w:val="000356CC"/>
    <w:rsid w:val="00037DDE"/>
    <w:rsid w:val="00037F3F"/>
    <w:rsid w:val="000408D8"/>
    <w:rsid w:val="00041323"/>
    <w:rsid w:val="0004387F"/>
    <w:rsid w:val="00045227"/>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ED7"/>
    <w:rsid w:val="000878DB"/>
    <w:rsid w:val="00087A30"/>
    <w:rsid w:val="000911CA"/>
    <w:rsid w:val="000917B9"/>
    <w:rsid w:val="00091EBC"/>
    <w:rsid w:val="00092D0A"/>
    <w:rsid w:val="0009380C"/>
    <w:rsid w:val="000942CF"/>
    <w:rsid w:val="0009449B"/>
    <w:rsid w:val="000946A3"/>
    <w:rsid w:val="000952D8"/>
    <w:rsid w:val="00095EB1"/>
    <w:rsid w:val="00096865"/>
    <w:rsid w:val="0009775E"/>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503"/>
    <w:rsid w:val="000C5A09"/>
    <w:rsid w:val="000C6F81"/>
    <w:rsid w:val="000C78C9"/>
    <w:rsid w:val="000D07E4"/>
    <w:rsid w:val="000D091F"/>
    <w:rsid w:val="000D10F1"/>
    <w:rsid w:val="000D16B6"/>
    <w:rsid w:val="000D2054"/>
    <w:rsid w:val="000D2527"/>
    <w:rsid w:val="000D3188"/>
    <w:rsid w:val="000D34C8"/>
    <w:rsid w:val="000D3B6D"/>
    <w:rsid w:val="000D3E14"/>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F0D"/>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8DE"/>
    <w:rsid w:val="00115905"/>
    <w:rsid w:val="001159FA"/>
    <w:rsid w:val="0011611E"/>
    <w:rsid w:val="00116E47"/>
    <w:rsid w:val="00117020"/>
    <w:rsid w:val="00117964"/>
    <w:rsid w:val="00117DAA"/>
    <w:rsid w:val="0012207C"/>
    <w:rsid w:val="00122684"/>
    <w:rsid w:val="001241F6"/>
    <w:rsid w:val="001242C4"/>
    <w:rsid w:val="00124461"/>
    <w:rsid w:val="001258CE"/>
    <w:rsid w:val="001276C9"/>
    <w:rsid w:val="0013011B"/>
    <w:rsid w:val="00130202"/>
    <w:rsid w:val="001305C6"/>
    <w:rsid w:val="0013139F"/>
    <w:rsid w:val="00131E9C"/>
    <w:rsid w:val="00132FA8"/>
    <w:rsid w:val="00133A5A"/>
    <w:rsid w:val="00133A7E"/>
    <w:rsid w:val="00133CE4"/>
    <w:rsid w:val="00134926"/>
    <w:rsid w:val="00134D6E"/>
    <w:rsid w:val="00134DC5"/>
    <w:rsid w:val="001355F9"/>
    <w:rsid w:val="00135840"/>
    <w:rsid w:val="00135EE7"/>
    <w:rsid w:val="001369CB"/>
    <w:rsid w:val="001377BA"/>
    <w:rsid w:val="00137A5C"/>
    <w:rsid w:val="00137C95"/>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0E5"/>
    <w:rsid w:val="0016111C"/>
    <w:rsid w:val="00161428"/>
    <w:rsid w:val="00161552"/>
    <w:rsid w:val="00161FE4"/>
    <w:rsid w:val="001635B8"/>
    <w:rsid w:val="00164875"/>
    <w:rsid w:val="00164BBC"/>
    <w:rsid w:val="0016519F"/>
    <w:rsid w:val="001669C1"/>
    <w:rsid w:val="001679A6"/>
    <w:rsid w:val="00170330"/>
    <w:rsid w:val="001708E9"/>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D60"/>
    <w:rsid w:val="00191D5F"/>
    <w:rsid w:val="00192606"/>
    <w:rsid w:val="0019293D"/>
    <w:rsid w:val="00192A1F"/>
    <w:rsid w:val="001932A7"/>
    <w:rsid w:val="00193871"/>
    <w:rsid w:val="00194598"/>
    <w:rsid w:val="00194DBD"/>
    <w:rsid w:val="00195835"/>
    <w:rsid w:val="00195C46"/>
    <w:rsid w:val="00195F24"/>
    <w:rsid w:val="00196487"/>
    <w:rsid w:val="00197D76"/>
    <w:rsid w:val="001A23A6"/>
    <w:rsid w:val="001A2579"/>
    <w:rsid w:val="001A2F72"/>
    <w:rsid w:val="001A3FEC"/>
    <w:rsid w:val="001A4165"/>
    <w:rsid w:val="001A43A4"/>
    <w:rsid w:val="001A4EF7"/>
    <w:rsid w:val="001A5BC8"/>
    <w:rsid w:val="001A5C02"/>
    <w:rsid w:val="001A5E16"/>
    <w:rsid w:val="001A6E2C"/>
    <w:rsid w:val="001A7E7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80E"/>
    <w:rsid w:val="001E7733"/>
    <w:rsid w:val="001F0335"/>
    <w:rsid w:val="001F0371"/>
    <w:rsid w:val="001F1DF0"/>
    <w:rsid w:val="001F3094"/>
    <w:rsid w:val="001F3237"/>
    <w:rsid w:val="001F386B"/>
    <w:rsid w:val="001F42DF"/>
    <w:rsid w:val="001F5699"/>
    <w:rsid w:val="001F5FDE"/>
    <w:rsid w:val="001F6578"/>
    <w:rsid w:val="001F760C"/>
    <w:rsid w:val="00201683"/>
    <w:rsid w:val="002017CB"/>
    <w:rsid w:val="00201DA0"/>
    <w:rsid w:val="00201F2E"/>
    <w:rsid w:val="00202F4D"/>
    <w:rsid w:val="002032CE"/>
    <w:rsid w:val="002033A0"/>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72"/>
    <w:rsid w:val="002137E6"/>
    <w:rsid w:val="00213EB8"/>
    <w:rsid w:val="002156E7"/>
    <w:rsid w:val="00217710"/>
    <w:rsid w:val="00220491"/>
    <w:rsid w:val="00220ACB"/>
    <w:rsid w:val="00220C7C"/>
    <w:rsid w:val="002218FE"/>
    <w:rsid w:val="00222819"/>
    <w:rsid w:val="00223CF8"/>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77"/>
    <w:rsid w:val="002374FA"/>
    <w:rsid w:val="00237957"/>
    <w:rsid w:val="0024027D"/>
    <w:rsid w:val="00240289"/>
    <w:rsid w:val="0024041A"/>
    <w:rsid w:val="0024186B"/>
    <w:rsid w:val="0024205E"/>
    <w:rsid w:val="00243A13"/>
    <w:rsid w:val="00244642"/>
    <w:rsid w:val="00244A4D"/>
    <w:rsid w:val="00244B38"/>
    <w:rsid w:val="0024542F"/>
    <w:rsid w:val="0024626A"/>
    <w:rsid w:val="00246B1A"/>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23B"/>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2B6B"/>
    <w:rsid w:val="00293A25"/>
    <w:rsid w:val="00293A76"/>
    <w:rsid w:val="00293F68"/>
    <w:rsid w:val="002941F2"/>
    <w:rsid w:val="00294516"/>
    <w:rsid w:val="00294BD5"/>
    <w:rsid w:val="00294FFF"/>
    <w:rsid w:val="0029515A"/>
    <w:rsid w:val="00296466"/>
    <w:rsid w:val="00296A9F"/>
    <w:rsid w:val="00296F9E"/>
    <w:rsid w:val="002A0341"/>
    <w:rsid w:val="002A058F"/>
    <w:rsid w:val="002A10B2"/>
    <w:rsid w:val="002A14D8"/>
    <w:rsid w:val="002A1FAC"/>
    <w:rsid w:val="002A2200"/>
    <w:rsid w:val="002A26AE"/>
    <w:rsid w:val="002A2C2E"/>
    <w:rsid w:val="002A3785"/>
    <w:rsid w:val="002A4619"/>
    <w:rsid w:val="002A464D"/>
    <w:rsid w:val="002A5BDB"/>
    <w:rsid w:val="002A69CC"/>
    <w:rsid w:val="002A7380"/>
    <w:rsid w:val="002A76C6"/>
    <w:rsid w:val="002A7A40"/>
    <w:rsid w:val="002A7CE5"/>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269"/>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A90"/>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AE8"/>
    <w:rsid w:val="00303732"/>
    <w:rsid w:val="003041A8"/>
    <w:rsid w:val="00304436"/>
    <w:rsid w:val="00304D64"/>
    <w:rsid w:val="003053EF"/>
    <w:rsid w:val="00305E59"/>
    <w:rsid w:val="00305F6D"/>
    <w:rsid w:val="003064D4"/>
    <w:rsid w:val="00307F3C"/>
    <w:rsid w:val="003101E4"/>
    <w:rsid w:val="00310A82"/>
    <w:rsid w:val="00310B34"/>
    <w:rsid w:val="00310B6E"/>
    <w:rsid w:val="00310ED2"/>
    <w:rsid w:val="00311076"/>
    <w:rsid w:val="00312F5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95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874"/>
    <w:rsid w:val="00345909"/>
    <w:rsid w:val="003465D8"/>
    <w:rsid w:val="003468B8"/>
    <w:rsid w:val="00347499"/>
    <w:rsid w:val="0034769E"/>
    <w:rsid w:val="0034777A"/>
    <w:rsid w:val="00350018"/>
    <w:rsid w:val="003500D1"/>
    <w:rsid w:val="00350C85"/>
    <w:rsid w:val="00351F27"/>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D57"/>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E5E"/>
    <w:rsid w:val="00380094"/>
    <w:rsid w:val="0038067A"/>
    <w:rsid w:val="00380721"/>
    <w:rsid w:val="00381658"/>
    <w:rsid w:val="00382C8E"/>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0AFA"/>
    <w:rsid w:val="003A145D"/>
    <w:rsid w:val="003A2BA4"/>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14B"/>
    <w:rsid w:val="003B4A74"/>
    <w:rsid w:val="003B585C"/>
    <w:rsid w:val="003B5AE9"/>
    <w:rsid w:val="003B60D5"/>
    <w:rsid w:val="003B6791"/>
    <w:rsid w:val="003B681E"/>
    <w:rsid w:val="003B6896"/>
    <w:rsid w:val="003B7086"/>
    <w:rsid w:val="003B7D9D"/>
    <w:rsid w:val="003C11FC"/>
    <w:rsid w:val="003C1322"/>
    <w:rsid w:val="003C14BE"/>
    <w:rsid w:val="003C16B9"/>
    <w:rsid w:val="003C1A7E"/>
    <w:rsid w:val="003C29C6"/>
    <w:rsid w:val="003C2B7E"/>
    <w:rsid w:val="003C2BAE"/>
    <w:rsid w:val="003C2BDB"/>
    <w:rsid w:val="003C2BDC"/>
    <w:rsid w:val="003C3660"/>
    <w:rsid w:val="003C3E7A"/>
    <w:rsid w:val="003C4576"/>
    <w:rsid w:val="003C53D4"/>
    <w:rsid w:val="003C5E16"/>
    <w:rsid w:val="003C66CF"/>
    <w:rsid w:val="003C6A92"/>
    <w:rsid w:val="003C6BDC"/>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525"/>
    <w:rsid w:val="003F4C5E"/>
    <w:rsid w:val="003F617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07F5F"/>
    <w:rsid w:val="004107A0"/>
    <w:rsid w:val="004108AE"/>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9BA"/>
    <w:rsid w:val="00443208"/>
    <w:rsid w:val="00443B7A"/>
    <w:rsid w:val="00444069"/>
    <w:rsid w:val="004454D8"/>
    <w:rsid w:val="0044556F"/>
    <w:rsid w:val="004460B1"/>
    <w:rsid w:val="0044660E"/>
    <w:rsid w:val="00446FD1"/>
    <w:rsid w:val="004471F4"/>
    <w:rsid w:val="00447808"/>
    <w:rsid w:val="00447FFD"/>
    <w:rsid w:val="004504F0"/>
    <w:rsid w:val="00452896"/>
    <w:rsid w:val="00454D73"/>
    <w:rsid w:val="0045525D"/>
    <w:rsid w:val="004553DE"/>
    <w:rsid w:val="00455EC9"/>
    <w:rsid w:val="00457745"/>
    <w:rsid w:val="00460CA5"/>
    <w:rsid w:val="00461430"/>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F1A"/>
    <w:rsid w:val="0047117B"/>
    <w:rsid w:val="0047161E"/>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EC9"/>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A7DBE"/>
    <w:rsid w:val="004B1786"/>
    <w:rsid w:val="004B2363"/>
    <w:rsid w:val="004B28E1"/>
    <w:rsid w:val="004B2F56"/>
    <w:rsid w:val="004B383E"/>
    <w:rsid w:val="004B4080"/>
    <w:rsid w:val="004B4580"/>
    <w:rsid w:val="004B5522"/>
    <w:rsid w:val="004B61C2"/>
    <w:rsid w:val="004B6D52"/>
    <w:rsid w:val="004B78BD"/>
    <w:rsid w:val="004B7B69"/>
    <w:rsid w:val="004B7C30"/>
    <w:rsid w:val="004B7C9F"/>
    <w:rsid w:val="004C090C"/>
    <w:rsid w:val="004C09AB"/>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510"/>
    <w:rsid w:val="004D5333"/>
    <w:rsid w:val="004D5577"/>
    <w:rsid w:val="004D557A"/>
    <w:rsid w:val="004D5671"/>
    <w:rsid w:val="004D5D9B"/>
    <w:rsid w:val="004D6073"/>
    <w:rsid w:val="004D740B"/>
    <w:rsid w:val="004D7784"/>
    <w:rsid w:val="004D77AD"/>
    <w:rsid w:val="004E0603"/>
    <w:rsid w:val="004E12FE"/>
    <w:rsid w:val="004E144F"/>
    <w:rsid w:val="004E1503"/>
    <w:rsid w:val="004E1977"/>
    <w:rsid w:val="004E1B0A"/>
    <w:rsid w:val="004E1C8E"/>
    <w:rsid w:val="004E27C5"/>
    <w:rsid w:val="004E2E6D"/>
    <w:rsid w:val="004E2FC6"/>
    <w:rsid w:val="004E386A"/>
    <w:rsid w:val="004E4706"/>
    <w:rsid w:val="004E4CF4"/>
    <w:rsid w:val="004E54F5"/>
    <w:rsid w:val="004E5843"/>
    <w:rsid w:val="004E599D"/>
    <w:rsid w:val="004E60C0"/>
    <w:rsid w:val="004E6A12"/>
    <w:rsid w:val="004E6E9A"/>
    <w:rsid w:val="004F06CE"/>
    <w:rsid w:val="004F1DB0"/>
    <w:rsid w:val="004F2130"/>
    <w:rsid w:val="004F262B"/>
    <w:rsid w:val="004F2639"/>
    <w:rsid w:val="004F2E2A"/>
    <w:rsid w:val="004F30DA"/>
    <w:rsid w:val="004F3B83"/>
    <w:rsid w:val="004F4160"/>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493B"/>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83E"/>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000"/>
    <w:rsid w:val="00540468"/>
    <w:rsid w:val="005409B5"/>
    <w:rsid w:val="005409F4"/>
    <w:rsid w:val="00540D68"/>
    <w:rsid w:val="00540EA9"/>
    <w:rsid w:val="005422AF"/>
    <w:rsid w:val="00542491"/>
    <w:rsid w:val="00542D94"/>
    <w:rsid w:val="00542E60"/>
    <w:rsid w:val="00543250"/>
    <w:rsid w:val="00543262"/>
    <w:rsid w:val="00544728"/>
    <w:rsid w:val="0054575E"/>
    <w:rsid w:val="005457B4"/>
    <w:rsid w:val="00545F4E"/>
    <w:rsid w:val="0054752B"/>
    <w:rsid w:val="00551E52"/>
    <w:rsid w:val="005525A4"/>
    <w:rsid w:val="00552D6E"/>
    <w:rsid w:val="00553DFD"/>
    <w:rsid w:val="00554EA9"/>
    <w:rsid w:val="00556113"/>
    <w:rsid w:val="0055623A"/>
    <w:rsid w:val="005562ED"/>
    <w:rsid w:val="005563D9"/>
    <w:rsid w:val="005573C2"/>
    <w:rsid w:val="00557892"/>
    <w:rsid w:val="00557E3D"/>
    <w:rsid w:val="00560961"/>
    <w:rsid w:val="00561FCA"/>
    <w:rsid w:val="00562EB1"/>
    <w:rsid w:val="00563192"/>
    <w:rsid w:val="0056331A"/>
    <w:rsid w:val="005639B0"/>
    <w:rsid w:val="00564FB7"/>
    <w:rsid w:val="00565307"/>
    <w:rsid w:val="0056625A"/>
    <w:rsid w:val="00566E65"/>
    <w:rsid w:val="00567040"/>
    <w:rsid w:val="005670AA"/>
    <w:rsid w:val="005716B8"/>
    <w:rsid w:val="00571702"/>
    <w:rsid w:val="00571F29"/>
    <w:rsid w:val="005739AB"/>
    <w:rsid w:val="005754F7"/>
    <w:rsid w:val="00575C75"/>
    <w:rsid w:val="00577582"/>
    <w:rsid w:val="00577BA1"/>
    <w:rsid w:val="00580938"/>
    <w:rsid w:val="00581057"/>
    <w:rsid w:val="005812BE"/>
    <w:rsid w:val="00581DC3"/>
    <w:rsid w:val="005821CF"/>
    <w:rsid w:val="0058298C"/>
    <w:rsid w:val="00582FEB"/>
    <w:rsid w:val="00583092"/>
    <w:rsid w:val="00583117"/>
    <w:rsid w:val="005840A7"/>
    <w:rsid w:val="00584184"/>
    <w:rsid w:val="00584A70"/>
    <w:rsid w:val="00584BE1"/>
    <w:rsid w:val="005856C5"/>
    <w:rsid w:val="00585DD4"/>
    <w:rsid w:val="00585E16"/>
    <w:rsid w:val="0058649C"/>
    <w:rsid w:val="00586CD2"/>
    <w:rsid w:val="00587072"/>
    <w:rsid w:val="005900F2"/>
    <w:rsid w:val="005918A4"/>
    <w:rsid w:val="00592A50"/>
    <w:rsid w:val="005939DE"/>
    <w:rsid w:val="0059404D"/>
    <w:rsid w:val="00594E03"/>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5E43"/>
    <w:rsid w:val="005A64FF"/>
    <w:rsid w:val="005A72DB"/>
    <w:rsid w:val="005A765C"/>
    <w:rsid w:val="005A7FD2"/>
    <w:rsid w:val="005B0BE2"/>
    <w:rsid w:val="005B1797"/>
    <w:rsid w:val="005B18D8"/>
    <w:rsid w:val="005B1CFC"/>
    <w:rsid w:val="005B1DD6"/>
    <w:rsid w:val="005B1E95"/>
    <w:rsid w:val="005B20E7"/>
    <w:rsid w:val="005B46B6"/>
    <w:rsid w:val="005B598A"/>
    <w:rsid w:val="005B6B3E"/>
    <w:rsid w:val="005B7350"/>
    <w:rsid w:val="005C1C00"/>
    <w:rsid w:val="005C285D"/>
    <w:rsid w:val="005C2E17"/>
    <w:rsid w:val="005C4C12"/>
    <w:rsid w:val="005C4EBF"/>
    <w:rsid w:val="005C6159"/>
    <w:rsid w:val="005D00A5"/>
    <w:rsid w:val="005D00D6"/>
    <w:rsid w:val="005D07B2"/>
    <w:rsid w:val="005D07E3"/>
    <w:rsid w:val="005D0D93"/>
    <w:rsid w:val="005D1A14"/>
    <w:rsid w:val="005D26DF"/>
    <w:rsid w:val="005D2EDB"/>
    <w:rsid w:val="005D32F6"/>
    <w:rsid w:val="005D3674"/>
    <w:rsid w:val="005D4D30"/>
    <w:rsid w:val="005D4D37"/>
    <w:rsid w:val="005D5A02"/>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3FB"/>
    <w:rsid w:val="005F35FC"/>
    <w:rsid w:val="005F425D"/>
    <w:rsid w:val="005F53F2"/>
    <w:rsid w:val="005F610C"/>
    <w:rsid w:val="005F7C1D"/>
    <w:rsid w:val="006007C8"/>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108"/>
    <w:rsid w:val="00622D53"/>
    <w:rsid w:val="006237BD"/>
    <w:rsid w:val="00623998"/>
    <w:rsid w:val="006258D0"/>
    <w:rsid w:val="006265F4"/>
    <w:rsid w:val="00627101"/>
    <w:rsid w:val="0062728A"/>
    <w:rsid w:val="00627351"/>
    <w:rsid w:val="00627E00"/>
    <w:rsid w:val="00630BF1"/>
    <w:rsid w:val="00630CC3"/>
    <w:rsid w:val="00630DD7"/>
    <w:rsid w:val="0063101C"/>
    <w:rsid w:val="00631658"/>
    <w:rsid w:val="00631744"/>
    <w:rsid w:val="00633389"/>
    <w:rsid w:val="00633C45"/>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8DA"/>
    <w:rsid w:val="0066349B"/>
    <w:rsid w:val="006657A3"/>
    <w:rsid w:val="006657EE"/>
    <w:rsid w:val="00666013"/>
    <w:rsid w:val="006675F2"/>
    <w:rsid w:val="00667A56"/>
    <w:rsid w:val="00670B9E"/>
    <w:rsid w:val="0067102D"/>
    <w:rsid w:val="00671A82"/>
    <w:rsid w:val="0067229B"/>
    <w:rsid w:val="00673A7C"/>
    <w:rsid w:val="00674311"/>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924"/>
    <w:rsid w:val="00697C38"/>
    <w:rsid w:val="006A0C17"/>
    <w:rsid w:val="006A0D8B"/>
    <w:rsid w:val="006A0F27"/>
    <w:rsid w:val="006A134C"/>
    <w:rsid w:val="006A14B3"/>
    <w:rsid w:val="006A1922"/>
    <w:rsid w:val="006A1F61"/>
    <w:rsid w:val="006A200B"/>
    <w:rsid w:val="006A26BE"/>
    <w:rsid w:val="006A2D46"/>
    <w:rsid w:val="006A36F9"/>
    <w:rsid w:val="006A3D5C"/>
    <w:rsid w:val="006A475C"/>
    <w:rsid w:val="006A6D19"/>
    <w:rsid w:val="006A7B7A"/>
    <w:rsid w:val="006A7DCE"/>
    <w:rsid w:val="006B0116"/>
    <w:rsid w:val="006B0566"/>
    <w:rsid w:val="006B2824"/>
    <w:rsid w:val="006B2F02"/>
    <w:rsid w:val="006B3E66"/>
    <w:rsid w:val="006B4238"/>
    <w:rsid w:val="006B44A1"/>
    <w:rsid w:val="006B5588"/>
    <w:rsid w:val="006B572D"/>
    <w:rsid w:val="006B5849"/>
    <w:rsid w:val="006B6951"/>
    <w:rsid w:val="006B739E"/>
    <w:rsid w:val="006B7A24"/>
    <w:rsid w:val="006C08B6"/>
    <w:rsid w:val="006C1293"/>
    <w:rsid w:val="006C12EC"/>
    <w:rsid w:val="006C135E"/>
    <w:rsid w:val="006C1D25"/>
    <w:rsid w:val="006C2081"/>
    <w:rsid w:val="006C3115"/>
    <w:rsid w:val="006C3873"/>
    <w:rsid w:val="006C3909"/>
    <w:rsid w:val="006C459C"/>
    <w:rsid w:val="006C47F0"/>
    <w:rsid w:val="006C679A"/>
    <w:rsid w:val="006C727E"/>
    <w:rsid w:val="006C778B"/>
    <w:rsid w:val="006C7907"/>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2AB8"/>
    <w:rsid w:val="006E2D4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2B18"/>
    <w:rsid w:val="006F3372"/>
    <w:rsid w:val="006F3B78"/>
    <w:rsid w:val="006F49AA"/>
    <w:rsid w:val="006F6413"/>
    <w:rsid w:val="006F693D"/>
    <w:rsid w:val="00700C81"/>
    <w:rsid w:val="007010F4"/>
    <w:rsid w:val="00701157"/>
    <w:rsid w:val="007019A6"/>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2F5"/>
    <w:rsid w:val="00713EEE"/>
    <w:rsid w:val="00714C96"/>
    <w:rsid w:val="007154FC"/>
    <w:rsid w:val="0071687B"/>
    <w:rsid w:val="0071689A"/>
    <w:rsid w:val="00716F47"/>
    <w:rsid w:val="007170FC"/>
    <w:rsid w:val="007172B9"/>
    <w:rsid w:val="007204FD"/>
    <w:rsid w:val="007210AC"/>
    <w:rsid w:val="0072179E"/>
    <w:rsid w:val="00721CBC"/>
    <w:rsid w:val="007224D2"/>
    <w:rsid w:val="00722665"/>
    <w:rsid w:val="00723462"/>
    <w:rsid w:val="007248F1"/>
    <w:rsid w:val="00725ED3"/>
    <w:rsid w:val="007268F5"/>
    <w:rsid w:val="00726CC2"/>
    <w:rsid w:val="00730C32"/>
    <w:rsid w:val="00730C78"/>
    <w:rsid w:val="007319A4"/>
    <w:rsid w:val="00731BD1"/>
    <w:rsid w:val="00731D26"/>
    <w:rsid w:val="00731EC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7C3"/>
    <w:rsid w:val="00753C9B"/>
    <w:rsid w:val="00753E6E"/>
    <w:rsid w:val="007542A6"/>
    <w:rsid w:val="00754697"/>
    <w:rsid w:val="007547BE"/>
    <w:rsid w:val="007554B5"/>
    <w:rsid w:val="00755AA2"/>
    <w:rsid w:val="007560EA"/>
    <w:rsid w:val="0075647D"/>
    <w:rsid w:val="00757100"/>
    <w:rsid w:val="00757281"/>
    <w:rsid w:val="007579D0"/>
    <w:rsid w:val="00757A3F"/>
    <w:rsid w:val="00757D6C"/>
    <w:rsid w:val="007602A3"/>
    <w:rsid w:val="00760462"/>
    <w:rsid w:val="007607B8"/>
    <w:rsid w:val="00760CCC"/>
    <w:rsid w:val="00760E9B"/>
    <w:rsid w:val="00761134"/>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846"/>
    <w:rsid w:val="007760A5"/>
    <w:rsid w:val="00776E6C"/>
    <w:rsid w:val="007811AE"/>
    <w:rsid w:val="007813EB"/>
    <w:rsid w:val="00781688"/>
    <w:rsid w:val="007821E6"/>
    <w:rsid w:val="00782C19"/>
    <w:rsid w:val="00782D3C"/>
    <w:rsid w:val="0078387F"/>
    <w:rsid w:val="007839E7"/>
    <w:rsid w:val="00783E68"/>
    <w:rsid w:val="00784B86"/>
    <w:rsid w:val="00784CB7"/>
    <w:rsid w:val="007851C4"/>
    <w:rsid w:val="007862B1"/>
    <w:rsid w:val="007876DF"/>
    <w:rsid w:val="0078774A"/>
    <w:rsid w:val="007912D3"/>
    <w:rsid w:val="00791764"/>
    <w:rsid w:val="00791B98"/>
    <w:rsid w:val="00791E9A"/>
    <w:rsid w:val="007930CD"/>
    <w:rsid w:val="00793108"/>
    <w:rsid w:val="00793E8B"/>
    <w:rsid w:val="007942E8"/>
    <w:rsid w:val="00794790"/>
    <w:rsid w:val="00794CDD"/>
    <w:rsid w:val="00794E8E"/>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FB6"/>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1B0"/>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CFA"/>
    <w:rsid w:val="007E2F6D"/>
    <w:rsid w:val="007E3AEE"/>
    <w:rsid w:val="007E46FE"/>
    <w:rsid w:val="007E4F19"/>
    <w:rsid w:val="007E54E1"/>
    <w:rsid w:val="007E6804"/>
    <w:rsid w:val="007E6E01"/>
    <w:rsid w:val="007E6FDE"/>
    <w:rsid w:val="007F12DE"/>
    <w:rsid w:val="007F1314"/>
    <w:rsid w:val="007F1F51"/>
    <w:rsid w:val="007F281F"/>
    <w:rsid w:val="007F3495"/>
    <w:rsid w:val="007F4E0A"/>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0B05"/>
    <w:rsid w:val="00811D16"/>
    <w:rsid w:val="008128C9"/>
    <w:rsid w:val="00814170"/>
    <w:rsid w:val="00814DBD"/>
    <w:rsid w:val="00816505"/>
    <w:rsid w:val="00817461"/>
    <w:rsid w:val="00820257"/>
    <w:rsid w:val="0082102B"/>
    <w:rsid w:val="008211D0"/>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555"/>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073"/>
    <w:rsid w:val="00847EB9"/>
    <w:rsid w:val="008504E0"/>
    <w:rsid w:val="00850570"/>
    <w:rsid w:val="00850857"/>
    <w:rsid w:val="00850AA1"/>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39"/>
    <w:rsid w:val="008702CB"/>
    <w:rsid w:val="0087155D"/>
    <w:rsid w:val="00871E55"/>
    <w:rsid w:val="0087341E"/>
    <w:rsid w:val="0087360C"/>
    <w:rsid w:val="00873923"/>
    <w:rsid w:val="00873E83"/>
    <w:rsid w:val="00873FE9"/>
    <w:rsid w:val="008743F2"/>
    <w:rsid w:val="00876911"/>
    <w:rsid w:val="008769B4"/>
    <w:rsid w:val="008777E0"/>
    <w:rsid w:val="00877F78"/>
    <w:rsid w:val="0088001E"/>
    <w:rsid w:val="00880500"/>
    <w:rsid w:val="00880C5E"/>
    <w:rsid w:val="00881C05"/>
    <w:rsid w:val="00881C22"/>
    <w:rsid w:val="0088384C"/>
    <w:rsid w:val="0088392A"/>
    <w:rsid w:val="00884204"/>
    <w:rsid w:val="008844B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95E"/>
    <w:rsid w:val="008A2E7F"/>
    <w:rsid w:val="008A2FF1"/>
    <w:rsid w:val="008A345D"/>
    <w:rsid w:val="008A3652"/>
    <w:rsid w:val="008A3C43"/>
    <w:rsid w:val="008A403C"/>
    <w:rsid w:val="008A4DA3"/>
    <w:rsid w:val="008A511D"/>
    <w:rsid w:val="008A56AD"/>
    <w:rsid w:val="008A5CEA"/>
    <w:rsid w:val="008A73D0"/>
    <w:rsid w:val="008A7905"/>
    <w:rsid w:val="008A7AD8"/>
    <w:rsid w:val="008B12AF"/>
    <w:rsid w:val="008B1605"/>
    <w:rsid w:val="008B1B4F"/>
    <w:rsid w:val="008B43E1"/>
    <w:rsid w:val="008B4DB1"/>
    <w:rsid w:val="008B4FDA"/>
    <w:rsid w:val="008B62C8"/>
    <w:rsid w:val="008B6ED3"/>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32F"/>
    <w:rsid w:val="008D3C71"/>
    <w:rsid w:val="008D493D"/>
    <w:rsid w:val="008D5016"/>
    <w:rsid w:val="008D5704"/>
    <w:rsid w:val="008D5EE7"/>
    <w:rsid w:val="008D66BA"/>
    <w:rsid w:val="008D6EF8"/>
    <w:rsid w:val="008D77B2"/>
    <w:rsid w:val="008D7FF8"/>
    <w:rsid w:val="008E00F2"/>
    <w:rsid w:val="008E19AF"/>
    <w:rsid w:val="008E1FEB"/>
    <w:rsid w:val="008E24DC"/>
    <w:rsid w:val="008E3548"/>
    <w:rsid w:val="008E38E6"/>
    <w:rsid w:val="008E3B1B"/>
    <w:rsid w:val="008E4010"/>
    <w:rsid w:val="008E43BF"/>
    <w:rsid w:val="008E4477"/>
    <w:rsid w:val="008E5B7C"/>
    <w:rsid w:val="008E5C09"/>
    <w:rsid w:val="008E5E51"/>
    <w:rsid w:val="008E60B3"/>
    <w:rsid w:val="008F2365"/>
    <w:rsid w:val="008F2B76"/>
    <w:rsid w:val="008F527F"/>
    <w:rsid w:val="008F53BC"/>
    <w:rsid w:val="008F6B74"/>
    <w:rsid w:val="00902BB9"/>
    <w:rsid w:val="00902D0C"/>
    <w:rsid w:val="00903030"/>
    <w:rsid w:val="00903898"/>
    <w:rsid w:val="009041A1"/>
    <w:rsid w:val="0090481C"/>
    <w:rsid w:val="00904926"/>
    <w:rsid w:val="0090510C"/>
    <w:rsid w:val="0090584E"/>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BB"/>
    <w:rsid w:val="009304CF"/>
    <w:rsid w:val="00931A1F"/>
    <w:rsid w:val="009324BF"/>
    <w:rsid w:val="009334DB"/>
    <w:rsid w:val="009335A0"/>
    <w:rsid w:val="009339B2"/>
    <w:rsid w:val="0093460D"/>
    <w:rsid w:val="00934B33"/>
    <w:rsid w:val="00935003"/>
    <w:rsid w:val="009354D8"/>
    <w:rsid w:val="00935BEF"/>
    <w:rsid w:val="00936000"/>
    <w:rsid w:val="00936172"/>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45B"/>
    <w:rsid w:val="0095176C"/>
    <w:rsid w:val="0095199F"/>
    <w:rsid w:val="00953F12"/>
    <w:rsid w:val="00954F59"/>
    <w:rsid w:val="00955A1E"/>
    <w:rsid w:val="00955CC1"/>
    <w:rsid w:val="00955E87"/>
    <w:rsid w:val="00956D11"/>
    <w:rsid w:val="00960519"/>
    <w:rsid w:val="00960802"/>
    <w:rsid w:val="00961895"/>
    <w:rsid w:val="00962585"/>
    <w:rsid w:val="00962791"/>
    <w:rsid w:val="00963E00"/>
    <w:rsid w:val="0096457E"/>
    <w:rsid w:val="009647B3"/>
    <w:rsid w:val="009648D5"/>
    <w:rsid w:val="00965350"/>
    <w:rsid w:val="00965B76"/>
    <w:rsid w:val="00965E05"/>
    <w:rsid w:val="00965FCF"/>
    <w:rsid w:val="009666E0"/>
    <w:rsid w:val="00971CAE"/>
    <w:rsid w:val="0097234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3B5D"/>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978F4"/>
    <w:rsid w:val="009A05AC"/>
    <w:rsid w:val="009A171D"/>
    <w:rsid w:val="009A1B95"/>
    <w:rsid w:val="009A28C9"/>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631"/>
    <w:rsid w:val="009C7DD3"/>
    <w:rsid w:val="009D03A4"/>
    <w:rsid w:val="009D158E"/>
    <w:rsid w:val="009D2415"/>
    <w:rsid w:val="009D2800"/>
    <w:rsid w:val="009D352B"/>
    <w:rsid w:val="009D3747"/>
    <w:rsid w:val="009D47AF"/>
    <w:rsid w:val="009D62B8"/>
    <w:rsid w:val="009D64FE"/>
    <w:rsid w:val="009D6D1A"/>
    <w:rsid w:val="009D78BC"/>
    <w:rsid w:val="009E0111"/>
    <w:rsid w:val="009E05BD"/>
    <w:rsid w:val="009E0DCA"/>
    <w:rsid w:val="009E1525"/>
    <w:rsid w:val="009E19C7"/>
    <w:rsid w:val="009E2620"/>
    <w:rsid w:val="009E27FC"/>
    <w:rsid w:val="009E35C5"/>
    <w:rsid w:val="009E38B9"/>
    <w:rsid w:val="009E45F3"/>
    <w:rsid w:val="009E4A0F"/>
    <w:rsid w:val="009E7100"/>
    <w:rsid w:val="009E7D7C"/>
    <w:rsid w:val="009F0660"/>
    <w:rsid w:val="009F06BA"/>
    <w:rsid w:val="009F18D0"/>
    <w:rsid w:val="009F1FF7"/>
    <w:rsid w:val="009F337A"/>
    <w:rsid w:val="009F4638"/>
    <w:rsid w:val="009F5D9B"/>
    <w:rsid w:val="009F64A7"/>
    <w:rsid w:val="009F6587"/>
    <w:rsid w:val="009F7683"/>
    <w:rsid w:val="009F7C54"/>
    <w:rsid w:val="009F7D78"/>
    <w:rsid w:val="009F7FDC"/>
    <w:rsid w:val="00A00BCA"/>
    <w:rsid w:val="00A00E74"/>
    <w:rsid w:val="00A0285A"/>
    <w:rsid w:val="00A04DB0"/>
    <w:rsid w:val="00A05F93"/>
    <w:rsid w:val="00A0752B"/>
    <w:rsid w:val="00A07ABD"/>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A1D"/>
    <w:rsid w:val="00A222D7"/>
    <w:rsid w:val="00A22548"/>
    <w:rsid w:val="00A22EB5"/>
    <w:rsid w:val="00A232D9"/>
    <w:rsid w:val="00A24827"/>
    <w:rsid w:val="00A249DB"/>
    <w:rsid w:val="00A24F80"/>
    <w:rsid w:val="00A25B36"/>
    <w:rsid w:val="00A26CBE"/>
    <w:rsid w:val="00A27FAF"/>
    <w:rsid w:val="00A3062D"/>
    <w:rsid w:val="00A30B3F"/>
    <w:rsid w:val="00A31A12"/>
    <w:rsid w:val="00A31F51"/>
    <w:rsid w:val="00A3284C"/>
    <w:rsid w:val="00A34587"/>
    <w:rsid w:val="00A35216"/>
    <w:rsid w:val="00A37070"/>
    <w:rsid w:val="00A37126"/>
    <w:rsid w:val="00A4034C"/>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1E4"/>
    <w:rsid w:val="00A63445"/>
    <w:rsid w:val="00A63EB8"/>
    <w:rsid w:val="00A64339"/>
    <w:rsid w:val="00A65307"/>
    <w:rsid w:val="00A65C38"/>
    <w:rsid w:val="00A660E4"/>
    <w:rsid w:val="00A66431"/>
    <w:rsid w:val="00A6756D"/>
    <w:rsid w:val="00A67EAC"/>
    <w:rsid w:val="00A70355"/>
    <w:rsid w:val="00A7178B"/>
    <w:rsid w:val="00A71BBC"/>
    <w:rsid w:val="00A71D81"/>
    <w:rsid w:val="00A731A1"/>
    <w:rsid w:val="00A731B5"/>
    <w:rsid w:val="00A73661"/>
    <w:rsid w:val="00A738F6"/>
    <w:rsid w:val="00A747D4"/>
    <w:rsid w:val="00A74B2F"/>
    <w:rsid w:val="00A74D0E"/>
    <w:rsid w:val="00A76200"/>
    <w:rsid w:val="00A76C15"/>
    <w:rsid w:val="00A76FE6"/>
    <w:rsid w:val="00A779D8"/>
    <w:rsid w:val="00A80088"/>
    <w:rsid w:val="00A800E6"/>
    <w:rsid w:val="00A8105B"/>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794"/>
    <w:rsid w:val="00A96817"/>
    <w:rsid w:val="00AA0AD8"/>
    <w:rsid w:val="00AA0D0C"/>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1F82"/>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8"/>
    <w:rsid w:val="00AC743C"/>
    <w:rsid w:val="00AC7A2E"/>
    <w:rsid w:val="00AD0AB3"/>
    <w:rsid w:val="00AD0BEB"/>
    <w:rsid w:val="00AD1BFE"/>
    <w:rsid w:val="00AD305B"/>
    <w:rsid w:val="00AD34C9"/>
    <w:rsid w:val="00AD522C"/>
    <w:rsid w:val="00AD6D6A"/>
    <w:rsid w:val="00AD6F77"/>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0F75"/>
    <w:rsid w:val="00B21689"/>
    <w:rsid w:val="00B217A5"/>
    <w:rsid w:val="00B21BA9"/>
    <w:rsid w:val="00B2283B"/>
    <w:rsid w:val="00B2394E"/>
    <w:rsid w:val="00B24C2C"/>
    <w:rsid w:val="00B25447"/>
    <w:rsid w:val="00B2561E"/>
    <w:rsid w:val="00B2572B"/>
    <w:rsid w:val="00B25D2B"/>
    <w:rsid w:val="00B25FC4"/>
    <w:rsid w:val="00B26428"/>
    <w:rsid w:val="00B2681D"/>
    <w:rsid w:val="00B2752E"/>
    <w:rsid w:val="00B30994"/>
    <w:rsid w:val="00B31A8B"/>
    <w:rsid w:val="00B32124"/>
    <w:rsid w:val="00B323FD"/>
    <w:rsid w:val="00B32C46"/>
    <w:rsid w:val="00B333DF"/>
    <w:rsid w:val="00B33ABC"/>
    <w:rsid w:val="00B34ACD"/>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5BA"/>
    <w:rsid w:val="00B53B93"/>
    <w:rsid w:val="00B53D73"/>
    <w:rsid w:val="00B54C65"/>
    <w:rsid w:val="00B54F63"/>
    <w:rsid w:val="00B553D4"/>
    <w:rsid w:val="00B55600"/>
    <w:rsid w:val="00B5713B"/>
    <w:rsid w:val="00B5739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749"/>
    <w:rsid w:val="00B81AD3"/>
    <w:rsid w:val="00B82897"/>
    <w:rsid w:val="00B834EF"/>
    <w:rsid w:val="00B83A45"/>
    <w:rsid w:val="00B83C84"/>
    <w:rsid w:val="00B84059"/>
    <w:rsid w:val="00B84F37"/>
    <w:rsid w:val="00B85339"/>
    <w:rsid w:val="00B853BF"/>
    <w:rsid w:val="00B8636F"/>
    <w:rsid w:val="00B86BCB"/>
    <w:rsid w:val="00B9100A"/>
    <w:rsid w:val="00B925B0"/>
    <w:rsid w:val="00B92997"/>
    <w:rsid w:val="00B92A2B"/>
    <w:rsid w:val="00B935D2"/>
    <w:rsid w:val="00B941D0"/>
    <w:rsid w:val="00B95FE0"/>
    <w:rsid w:val="00B96B73"/>
    <w:rsid w:val="00B97237"/>
    <w:rsid w:val="00B975FA"/>
    <w:rsid w:val="00B97921"/>
    <w:rsid w:val="00B9796D"/>
    <w:rsid w:val="00B97D91"/>
    <w:rsid w:val="00BA2004"/>
    <w:rsid w:val="00BA2C64"/>
    <w:rsid w:val="00BA3554"/>
    <w:rsid w:val="00BA5790"/>
    <w:rsid w:val="00BA632C"/>
    <w:rsid w:val="00BA6878"/>
    <w:rsid w:val="00BA7FAD"/>
    <w:rsid w:val="00BB1A5D"/>
    <w:rsid w:val="00BB1C9B"/>
    <w:rsid w:val="00BB3575"/>
    <w:rsid w:val="00BB4ADD"/>
    <w:rsid w:val="00BB4BD6"/>
    <w:rsid w:val="00BB500A"/>
    <w:rsid w:val="00BB52F9"/>
    <w:rsid w:val="00BB5B35"/>
    <w:rsid w:val="00BB5B81"/>
    <w:rsid w:val="00BB5CBA"/>
    <w:rsid w:val="00BB5F0B"/>
    <w:rsid w:val="00BB682B"/>
    <w:rsid w:val="00BB6EAD"/>
    <w:rsid w:val="00BC0741"/>
    <w:rsid w:val="00BC0BAC"/>
    <w:rsid w:val="00BC1555"/>
    <w:rsid w:val="00BC1804"/>
    <w:rsid w:val="00BC2255"/>
    <w:rsid w:val="00BC256B"/>
    <w:rsid w:val="00BC354F"/>
    <w:rsid w:val="00BC3E66"/>
    <w:rsid w:val="00BC4594"/>
    <w:rsid w:val="00BC5080"/>
    <w:rsid w:val="00BC53C9"/>
    <w:rsid w:val="00BC5B58"/>
    <w:rsid w:val="00BC5FEE"/>
    <w:rsid w:val="00BC6493"/>
    <w:rsid w:val="00BC6807"/>
    <w:rsid w:val="00BC6985"/>
    <w:rsid w:val="00BC6E1C"/>
    <w:rsid w:val="00BC6EE1"/>
    <w:rsid w:val="00BC6FA9"/>
    <w:rsid w:val="00BC723A"/>
    <w:rsid w:val="00BD0588"/>
    <w:rsid w:val="00BD0D0A"/>
    <w:rsid w:val="00BD2920"/>
    <w:rsid w:val="00BD3B55"/>
    <w:rsid w:val="00BD4817"/>
    <w:rsid w:val="00BD572E"/>
    <w:rsid w:val="00BD5F94"/>
    <w:rsid w:val="00BD6A13"/>
    <w:rsid w:val="00BD6BF7"/>
    <w:rsid w:val="00BD72E6"/>
    <w:rsid w:val="00BE01AE"/>
    <w:rsid w:val="00BE037D"/>
    <w:rsid w:val="00BE1C19"/>
    <w:rsid w:val="00BE3F61"/>
    <w:rsid w:val="00BE439E"/>
    <w:rsid w:val="00BE45B6"/>
    <w:rsid w:val="00BE54A9"/>
    <w:rsid w:val="00BE557F"/>
    <w:rsid w:val="00BE6363"/>
    <w:rsid w:val="00BE68BB"/>
    <w:rsid w:val="00BE6F5D"/>
    <w:rsid w:val="00BE7276"/>
    <w:rsid w:val="00BE78AA"/>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D97"/>
    <w:rsid w:val="00C132F1"/>
    <w:rsid w:val="00C14561"/>
    <w:rsid w:val="00C14F1A"/>
    <w:rsid w:val="00C156C3"/>
    <w:rsid w:val="00C15BC3"/>
    <w:rsid w:val="00C16602"/>
    <w:rsid w:val="00C16F3F"/>
    <w:rsid w:val="00C17414"/>
    <w:rsid w:val="00C2031E"/>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244"/>
    <w:rsid w:val="00C34414"/>
    <w:rsid w:val="00C346B2"/>
    <w:rsid w:val="00C34813"/>
    <w:rsid w:val="00C3484C"/>
    <w:rsid w:val="00C34B63"/>
    <w:rsid w:val="00C35169"/>
    <w:rsid w:val="00C358EA"/>
    <w:rsid w:val="00C364E8"/>
    <w:rsid w:val="00C3797F"/>
    <w:rsid w:val="00C4095B"/>
    <w:rsid w:val="00C41159"/>
    <w:rsid w:val="00C41477"/>
    <w:rsid w:val="00C43213"/>
    <w:rsid w:val="00C4327F"/>
    <w:rsid w:val="00C43524"/>
    <w:rsid w:val="00C435DD"/>
    <w:rsid w:val="00C4487D"/>
    <w:rsid w:val="00C4505D"/>
    <w:rsid w:val="00C45620"/>
    <w:rsid w:val="00C4599B"/>
    <w:rsid w:val="00C464BA"/>
    <w:rsid w:val="00C47611"/>
    <w:rsid w:val="00C4795F"/>
    <w:rsid w:val="00C47D72"/>
    <w:rsid w:val="00C50B2A"/>
    <w:rsid w:val="00C50D71"/>
    <w:rsid w:val="00C51512"/>
    <w:rsid w:val="00C527F9"/>
    <w:rsid w:val="00C53926"/>
    <w:rsid w:val="00C53D1C"/>
    <w:rsid w:val="00C54CEE"/>
    <w:rsid w:val="00C56BBA"/>
    <w:rsid w:val="00C57D7E"/>
    <w:rsid w:val="00C6056C"/>
    <w:rsid w:val="00C61109"/>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DE1"/>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81C"/>
    <w:rsid w:val="00CC3A77"/>
    <w:rsid w:val="00CC43F3"/>
    <w:rsid w:val="00CC49B7"/>
    <w:rsid w:val="00CC518E"/>
    <w:rsid w:val="00CC73F0"/>
    <w:rsid w:val="00CC7693"/>
    <w:rsid w:val="00CD043A"/>
    <w:rsid w:val="00CD1735"/>
    <w:rsid w:val="00CD1E70"/>
    <w:rsid w:val="00CD2454"/>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0F"/>
    <w:rsid w:val="00D104E6"/>
    <w:rsid w:val="00D10B0C"/>
    <w:rsid w:val="00D11611"/>
    <w:rsid w:val="00D12DF9"/>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E65"/>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A6C"/>
    <w:rsid w:val="00D3620F"/>
    <w:rsid w:val="00D362DB"/>
    <w:rsid w:val="00D365CD"/>
    <w:rsid w:val="00D36D97"/>
    <w:rsid w:val="00D371A7"/>
    <w:rsid w:val="00D40327"/>
    <w:rsid w:val="00D411B6"/>
    <w:rsid w:val="00D42BDE"/>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4C3"/>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FD3"/>
    <w:rsid w:val="00D86538"/>
    <w:rsid w:val="00D873FE"/>
    <w:rsid w:val="00D875CB"/>
    <w:rsid w:val="00D879FD"/>
    <w:rsid w:val="00D93027"/>
    <w:rsid w:val="00D9460A"/>
    <w:rsid w:val="00D96325"/>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242"/>
    <w:rsid w:val="00DC1B3F"/>
    <w:rsid w:val="00DC3470"/>
    <w:rsid w:val="00DC5233"/>
    <w:rsid w:val="00DC5332"/>
    <w:rsid w:val="00DC567F"/>
    <w:rsid w:val="00DC59F5"/>
    <w:rsid w:val="00DC6663"/>
    <w:rsid w:val="00DC6931"/>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92D"/>
    <w:rsid w:val="00DE5B89"/>
    <w:rsid w:val="00DE5EB2"/>
    <w:rsid w:val="00DE65EA"/>
    <w:rsid w:val="00DE7B31"/>
    <w:rsid w:val="00DE7F8F"/>
    <w:rsid w:val="00DF11C4"/>
    <w:rsid w:val="00DF1625"/>
    <w:rsid w:val="00DF19A1"/>
    <w:rsid w:val="00DF5182"/>
    <w:rsid w:val="00DF5E40"/>
    <w:rsid w:val="00DF68A6"/>
    <w:rsid w:val="00DF7255"/>
    <w:rsid w:val="00E01503"/>
    <w:rsid w:val="00E01DB2"/>
    <w:rsid w:val="00E020C1"/>
    <w:rsid w:val="00E02F60"/>
    <w:rsid w:val="00E038DA"/>
    <w:rsid w:val="00E040F0"/>
    <w:rsid w:val="00E04174"/>
    <w:rsid w:val="00E04589"/>
    <w:rsid w:val="00E045AE"/>
    <w:rsid w:val="00E046C2"/>
    <w:rsid w:val="00E04FA9"/>
    <w:rsid w:val="00E05312"/>
    <w:rsid w:val="00E05426"/>
    <w:rsid w:val="00E05F32"/>
    <w:rsid w:val="00E06753"/>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BCC"/>
    <w:rsid w:val="00E326DD"/>
    <w:rsid w:val="00E327B8"/>
    <w:rsid w:val="00E33A2B"/>
    <w:rsid w:val="00E34189"/>
    <w:rsid w:val="00E34F0D"/>
    <w:rsid w:val="00E36717"/>
    <w:rsid w:val="00E36A86"/>
    <w:rsid w:val="00E37A62"/>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6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9A6"/>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8B0"/>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61E"/>
    <w:rsid w:val="00ED5714"/>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0A6"/>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50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473"/>
    <w:rsid w:val="00F25B39"/>
    <w:rsid w:val="00F26162"/>
    <w:rsid w:val="00F263B3"/>
    <w:rsid w:val="00F268FD"/>
    <w:rsid w:val="00F2770D"/>
    <w:rsid w:val="00F27778"/>
    <w:rsid w:val="00F339E3"/>
    <w:rsid w:val="00F35120"/>
    <w:rsid w:val="00F36161"/>
    <w:rsid w:val="00F36E1F"/>
    <w:rsid w:val="00F377C0"/>
    <w:rsid w:val="00F37F2C"/>
    <w:rsid w:val="00F400E7"/>
    <w:rsid w:val="00F403A5"/>
    <w:rsid w:val="00F406AC"/>
    <w:rsid w:val="00F40755"/>
    <w:rsid w:val="00F40D4D"/>
    <w:rsid w:val="00F4140F"/>
    <w:rsid w:val="00F419C7"/>
    <w:rsid w:val="00F4395E"/>
    <w:rsid w:val="00F449C0"/>
    <w:rsid w:val="00F44EBD"/>
    <w:rsid w:val="00F4506C"/>
    <w:rsid w:val="00F45B4D"/>
    <w:rsid w:val="00F45B8B"/>
    <w:rsid w:val="00F51B3A"/>
    <w:rsid w:val="00F52101"/>
    <w:rsid w:val="00F52780"/>
    <w:rsid w:val="00F52AC4"/>
    <w:rsid w:val="00F53525"/>
    <w:rsid w:val="00F546F2"/>
    <w:rsid w:val="00F5526F"/>
    <w:rsid w:val="00F55654"/>
    <w:rsid w:val="00F556B0"/>
    <w:rsid w:val="00F562EA"/>
    <w:rsid w:val="00F5653D"/>
    <w:rsid w:val="00F60675"/>
    <w:rsid w:val="00F607C7"/>
    <w:rsid w:val="00F60A05"/>
    <w:rsid w:val="00F60A09"/>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71F"/>
    <w:rsid w:val="00F73CAB"/>
    <w:rsid w:val="00F743B3"/>
    <w:rsid w:val="00F7451F"/>
    <w:rsid w:val="00F7467F"/>
    <w:rsid w:val="00F74984"/>
    <w:rsid w:val="00F7548C"/>
    <w:rsid w:val="00F7609B"/>
    <w:rsid w:val="00F8049A"/>
    <w:rsid w:val="00F825AC"/>
    <w:rsid w:val="00F82623"/>
    <w:rsid w:val="00F82AA9"/>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A38"/>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464"/>
    <w:rsid w:val="00FB72F4"/>
    <w:rsid w:val="00FB78E7"/>
    <w:rsid w:val="00FB796B"/>
    <w:rsid w:val="00FC035C"/>
    <w:rsid w:val="00FC096C"/>
    <w:rsid w:val="00FC0FDC"/>
    <w:rsid w:val="00FC1C35"/>
    <w:rsid w:val="00FC22F4"/>
    <w:rsid w:val="00FC283C"/>
    <w:rsid w:val="00FC31D8"/>
    <w:rsid w:val="00FC4412"/>
    <w:rsid w:val="00FC4575"/>
    <w:rsid w:val="00FC4B16"/>
    <w:rsid w:val="00FC4DC4"/>
    <w:rsid w:val="00FC5FA5"/>
    <w:rsid w:val="00FC6150"/>
    <w:rsid w:val="00FC6B2B"/>
    <w:rsid w:val="00FC730D"/>
    <w:rsid w:val="00FD06E3"/>
    <w:rsid w:val="00FD0747"/>
    <w:rsid w:val="00FD0DA0"/>
    <w:rsid w:val="00FD1148"/>
    <w:rsid w:val="00FD26FA"/>
    <w:rsid w:val="00FD2748"/>
    <w:rsid w:val="00FD2843"/>
    <w:rsid w:val="00FD2B51"/>
    <w:rsid w:val="00FD4DA5"/>
    <w:rsid w:val="00FD4DBF"/>
    <w:rsid w:val="00FD4E69"/>
    <w:rsid w:val="00FD57B8"/>
    <w:rsid w:val="00FD5AE8"/>
    <w:rsid w:val="00FD690C"/>
    <w:rsid w:val="00FD7291"/>
    <w:rsid w:val="00FD7772"/>
    <w:rsid w:val="00FE1316"/>
    <w:rsid w:val="00FE1713"/>
    <w:rsid w:val="00FE1B0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
    <w:qFormat/>
    <w:rsid w:val="00096865"/>
    <w:pPr>
      <w:jc w:val="center"/>
    </w:pPr>
    <w:rPr>
      <w:rFonts w:ascii="Arial Armenian" w:hAnsi="Arial Armenian"/>
      <w:szCs w:val="20"/>
    </w:rPr>
  </w:style>
  <w:style w:type="character" w:customStyle="1" w:styleId="TitleChar">
    <w:name w:val="Title Char"/>
    <w:link w:val="Title"/>
    <w:uiPriority w:val="1"/>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750357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323153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8684445">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305295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4714466">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erqaxluys@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erqaxluys@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5760-8D0E-437C-BE38-6CDC6CC2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73</Pages>
  <Words>22000</Words>
  <Characters>125400</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147106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326</cp:revision>
  <cp:lastPrinted>2018-02-16T07:12:00Z</cp:lastPrinted>
  <dcterms:created xsi:type="dcterms:W3CDTF">2022-10-31T10:53:00Z</dcterms:created>
  <dcterms:modified xsi:type="dcterms:W3CDTF">2025-03-18T05:32:00Z</dcterms:modified>
</cp:coreProperties>
</file>